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000"/>
      </w:tblPr>
      <w:tblGrid>
        <w:gridCol w:w="9356"/>
      </w:tblGrid>
      <w:tr w:rsidR="00521FA7">
        <w:trPr>
          <w:trHeight w:val="292"/>
        </w:trPr>
        <w:tc>
          <w:tcPr>
            <w:tcW w:w="9356" w:type="dxa"/>
          </w:tcPr>
          <w:p w:rsidR="009C1B14" w:rsidRDefault="009C1B14" w:rsidP="009C1B14">
            <w:pPr>
              <w:pStyle w:val="Zhlav"/>
              <w:tabs>
                <w:tab w:val="clear" w:pos="4536"/>
                <w:tab w:val="clear" w:pos="9072"/>
              </w:tabs>
            </w:pPr>
          </w:p>
          <w:p w:rsidR="009C1B14" w:rsidRDefault="009C1B14" w:rsidP="009C1B14"/>
          <w:p w:rsidR="009C1B14" w:rsidRDefault="009C1B14" w:rsidP="009C1B14">
            <w:pPr>
              <w:jc w:val="center"/>
            </w:pPr>
            <w:r>
              <w:object w:dxaOrig="3775" w:dyaOrig="1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7pt;height:109.55pt" o:ole="" filled="t">
                  <v:fill color2="black"/>
                  <v:imagedata r:id="rId7" o:title=""/>
                </v:shape>
                <o:OLEObject Type="Embed" ProgID="CorelDraw.Graphic.12" ShapeID="_x0000_i1025" DrawAspect="Content" ObjectID="_1519459163" r:id="rId8"/>
              </w:object>
            </w:r>
          </w:p>
          <w:p w:rsidR="009C1B14" w:rsidRDefault="009C1B14" w:rsidP="009C1B14"/>
          <w:p w:rsidR="009C1B14" w:rsidRDefault="009C1B14" w:rsidP="009C1B14"/>
          <w:p w:rsidR="009C1B14" w:rsidRDefault="009C1B14" w:rsidP="009C1B14">
            <w:r>
              <w:tab/>
            </w:r>
          </w:p>
          <w:tbl>
            <w:tblPr>
              <w:tblW w:w="0" w:type="auto"/>
              <w:tblInd w:w="70" w:type="dxa"/>
              <w:tblLayout w:type="fixed"/>
              <w:tblCellMar>
                <w:left w:w="70" w:type="dxa"/>
                <w:right w:w="70" w:type="dxa"/>
              </w:tblCellMar>
              <w:tblLook w:val="0000"/>
            </w:tblPr>
            <w:tblGrid>
              <w:gridCol w:w="9356"/>
            </w:tblGrid>
            <w:tr w:rsidR="009C1B14" w:rsidTr="00611A16">
              <w:trPr>
                <w:trHeight w:val="1674"/>
              </w:trPr>
              <w:tc>
                <w:tcPr>
                  <w:tcW w:w="9356" w:type="dxa"/>
                </w:tcPr>
                <w:p w:rsidR="009C1B14" w:rsidRPr="009168F8" w:rsidRDefault="009C1B14" w:rsidP="00611A16">
                  <w:pPr>
                    <w:pStyle w:val="Nadpis1"/>
                    <w:rPr>
                      <w:rFonts w:ascii="Arial" w:hAnsi="Arial" w:cs="Arial"/>
                      <w:sz w:val="48"/>
                      <w:szCs w:val="48"/>
                    </w:rPr>
                  </w:pPr>
                  <w:r>
                    <w:rPr>
                      <w:rFonts w:ascii="Arial" w:hAnsi="Arial" w:cs="Arial"/>
                      <w:sz w:val="48"/>
                      <w:szCs w:val="48"/>
                    </w:rPr>
                    <w:t xml:space="preserve">Věznice </w:t>
                  </w:r>
                  <w:proofErr w:type="spellStart"/>
                  <w:r>
                    <w:rPr>
                      <w:rFonts w:ascii="Arial" w:hAnsi="Arial" w:cs="Arial"/>
                      <w:sz w:val="48"/>
                      <w:szCs w:val="48"/>
                    </w:rPr>
                    <w:t>Kuřim</w:t>
                  </w:r>
                  <w:proofErr w:type="spellEnd"/>
                  <w:r>
                    <w:rPr>
                      <w:rFonts w:ascii="Arial" w:hAnsi="Arial" w:cs="Arial"/>
                      <w:sz w:val="48"/>
                      <w:szCs w:val="48"/>
                    </w:rPr>
                    <w:t xml:space="preserve"> – Rekonstrukce vnější bezpečnosti</w:t>
                  </w:r>
                </w:p>
                <w:p w:rsidR="009C1B14" w:rsidRDefault="009C1B14" w:rsidP="00611A16">
                  <w:pPr>
                    <w:pStyle w:val="Nadpis1"/>
                    <w:rPr>
                      <w:rFonts w:ascii="Arial" w:hAnsi="Arial" w:cs="Arial"/>
                      <w:caps/>
                      <w:sz w:val="48"/>
                    </w:rPr>
                  </w:pPr>
                </w:p>
              </w:tc>
            </w:tr>
            <w:tr w:rsidR="009C1B14" w:rsidRPr="005B1F7A" w:rsidTr="00611A16">
              <w:trPr>
                <w:trHeight w:val="640"/>
              </w:trPr>
              <w:tc>
                <w:tcPr>
                  <w:tcW w:w="9356" w:type="dxa"/>
                  <w:vAlign w:val="center"/>
                </w:tcPr>
                <w:p w:rsidR="009C1B14" w:rsidRPr="00193D11" w:rsidRDefault="009C1B14" w:rsidP="00611A16">
                  <w:pPr>
                    <w:jc w:val="center"/>
                    <w:rPr>
                      <w:rFonts w:ascii="Arial" w:hAnsi="Arial" w:cs="Arial"/>
                      <w:b/>
                      <w:caps/>
                      <w:color w:val="0070C0"/>
                      <w:sz w:val="36"/>
                      <w:szCs w:val="36"/>
                    </w:rPr>
                  </w:pPr>
                  <w:r w:rsidRPr="00193D11">
                    <w:rPr>
                      <w:rFonts w:ascii="Arial" w:hAnsi="Arial" w:cs="Arial"/>
                      <w:b/>
                      <w:color w:val="0070C0"/>
                      <w:sz w:val="36"/>
                      <w:szCs w:val="36"/>
                    </w:rPr>
                    <w:t xml:space="preserve">SO 01 – </w:t>
                  </w:r>
                  <w:r>
                    <w:rPr>
                      <w:rFonts w:ascii="Arial" w:hAnsi="Arial" w:cs="Arial"/>
                      <w:b/>
                      <w:color w:val="0070C0"/>
                      <w:sz w:val="36"/>
                      <w:szCs w:val="36"/>
                    </w:rPr>
                    <w:t>Oplocení</w:t>
                  </w:r>
                </w:p>
              </w:tc>
            </w:tr>
            <w:tr w:rsidR="009C1B14" w:rsidRPr="005B1F7A" w:rsidTr="00611A16">
              <w:trPr>
                <w:trHeight w:val="614"/>
              </w:trPr>
              <w:tc>
                <w:tcPr>
                  <w:tcW w:w="9356" w:type="dxa"/>
                  <w:vAlign w:val="center"/>
                </w:tcPr>
                <w:p w:rsidR="009C1B14" w:rsidRPr="009C1B14" w:rsidRDefault="009C1B14" w:rsidP="00E96DF1">
                  <w:pPr>
                    <w:pStyle w:val="Nadpis3"/>
                    <w:snapToGrid w:val="0"/>
                    <w:ind w:left="360"/>
                    <w:rPr>
                      <w:rFonts w:ascii="Arial" w:hAnsi="Arial" w:cs="Arial"/>
                      <w:color w:val="000000" w:themeColor="text1"/>
                      <w:sz w:val="28"/>
                    </w:rPr>
                  </w:pPr>
                  <w:r w:rsidRPr="009C1B14">
                    <w:rPr>
                      <w:rFonts w:ascii="Arial" w:hAnsi="Arial" w:cs="Arial"/>
                      <w:b/>
                      <w:bCs/>
                      <w:caps/>
                      <w:color w:val="000000" w:themeColor="text1"/>
                      <w:sz w:val="32"/>
                    </w:rPr>
                    <w:t>D.1.4.</w:t>
                  </w:r>
                  <w:r w:rsidR="00E96DF1">
                    <w:rPr>
                      <w:rFonts w:ascii="Arial" w:hAnsi="Arial" w:cs="Arial"/>
                      <w:b/>
                      <w:bCs/>
                      <w:caps/>
                      <w:color w:val="000000" w:themeColor="text1"/>
                      <w:sz w:val="32"/>
                    </w:rPr>
                    <w:t>H</w:t>
                  </w:r>
                  <w:r w:rsidRPr="009C1B14">
                    <w:rPr>
                      <w:rFonts w:ascii="Arial" w:hAnsi="Arial" w:cs="Arial"/>
                      <w:b/>
                      <w:bCs/>
                      <w:caps/>
                      <w:color w:val="000000" w:themeColor="text1"/>
                      <w:sz w:val="32"/>
                    </w:rPr>
                    <w:t xml:space="preserve">  SLABOPROUDÁ ZAŘÍZENÍ</w:t>
                  </w:r>
                </w:p>
              </w:tc>
            </w:tr>
            <w:tr w:rsidR="009C1B14" w:rsidTr="00611A16">
              <w:trPr>
                <w:trHeight w:val="549"/>
              </w:trPr>
              <w:tc>
                <w:tcPr>
                  <w:tcW w:w="9356" w:type="dxa"/>
                </w:tcPr>
                <w:p w:rsidR="009C1B14" w:rsidRDefault="009C1B14" w:rsidP="00611A16">
                  <w:pPr>
                    <w:pStyle w:val="Nadpis3"/>
                    <w:snapToGrid w:val="0"/>
                    <w:jc w:val="left"/>
                    <w:rPr>
                      <w:rFonts w:ascii="Arial" w:hAnsi="Arial" w:cs="Arial"/>
                      <w:caps/>
                      <w:sz w:val="28"/>
                    </w:rPr>
                  </w:pPr>
                </w:p>
              </w:tc>
            </w:tr>
            <w:tr w:rsidR="009C1B14" w:rsidTr="00611A16">
              <w:trPr>
                <w:trHeight w:val="694"/>
              </w:trPr>
              <w:tc>
                <w:tcPr>
                  <w:tcW w:w="9356" w:type="dxa"/>
                </w:tcPr>
                <w:p w:rsidR="009C1B14" w:rsidRDefault="009C1B14" w:rsidP="00611A16">
                  <w:pPr>
                    <w:pStyle w:val="Nadpis3"/>
                    <w:snapToGrid w:val="0"/>
                    <w:rPr>
                      <w:rFonts w:ascii="Arial" w:hAnsi="Arial" w:cs="Arial"/>
                      <w:caps/>
                      <w:sz w:val="28"/>
                    </w:rPr>
                  </w:pPr>
                  <w:r>
                    <w:rPr>
                      <w:rFonts w:ascii="Arial" w:hAnsi="Arial" w:cs="Arial"/>
                      <w:caps/>
                      <w:sz w:val="28"/>
                    </w:rPr>
                    <w:t>dokumentace pro provádění stavby</w:t>
                  </w:r>
                </w:p>
              </w:tc>
            </w:tr>
            <w:tr w:rsidR="009C1B14" w:rsidTr="00611A16">
              <w:trPr>
                <w:trHeight w:val="279"/>
              </w:trPr>
              <w:tc>
                <w:tcPr>
                  <w:tcW w:w="9356" w:type="dxa"/>
                </w:tcPr>
                <w:p w:rsidR="009C1B14" w:rsidRDefault="009C1B14" w:rsidP="00611A16">
                  <w:pPr>
                    <w:snapToGrid w:val="0"/>
                    <w:jc w:val="center"/>
                    <w:rPr>
                      <w:rFonts w:ascii="Arial" w:hAnsi="Arial" w:cs="Arial"/>
                      <w:caps/>
                    </w:rPr>
                  </w:pPr>
                </w:p>
                <w:p w:rsidR="009C1B14" w:rsidRDefault="009C1B14" w:rsidP="00611A16">
                  <w:pPr>
                    <w:jc w:val="center"/>
                    <w:rPr>
                      <w:rFonts w:ascii="Arial" w:hAnsi="Arial" w:cs="Arial"/>
                    </w:rPr>
                  </w:pPr>
                </w:p>
              </w:tc>
            </w:tr>
            <w:tr w:rsidR="009C1B14" w:rsidTr="00611A16">
              <w:trPr>
                <w:trHeight w:val="567"/>
              </w:trPr>
              <w:tc>
                <w:tcPr>
                  <w:tcW w:w="9356" w:type="dxa"/>
                </w:tcPr>
                <w:p w:rsidR="009C1B14" w:rsidRDefault="009C1B14" w:rsidP="00611A16">
                  <w:pPr>
                    <w:jc w:val="center"/>
                    <w:rPr>
                      <w:rFonts w:ascii="Arial" w:hAnsi="Arial" w:cs="Arial"/>
                    </w:rPr>
                  </w:pPr>
                  <w:r>
                    <w:rPr>
                      <w:rFonts w:ascii="Arial" w:hAnsi="Arial" w:cs="Arial"/>
                      <w:b/>
                    </w:rPr>
                    <w:t>Investor</w:t>
                  </w:r>
                  <w:r>
                    <w:rPr>
                      <w:rFonts w:ascii="Arial" w:hAnsi="Arial" w:cs="Arial"/>
                    </w:rPr>
                    <w:t>: Vězeňská služba České republiky, Soudní 1672/1a, 140 67 Praha 4</w:t>
                  </w:r>
                </w:p>
              </w:tc>
            </w:tr>
            <w:tr w:rsidR="009C1B14" w:rsidTr="00611A16">
              <w:trPr>
                <w:trHeight w:val="287"/>
              </w:trPr>
              <w:tc>
                <w:tcPr>
                  <w:tcW w:w="9356" w:type="dxa"/>
                </w:tcPr>
                <w:p w:rsidR="009C1B14" w:rsidRDefault="009C1B14" w:rsidP="00611A16">
                  <w:pPr>
                    <w:snapToGrid w:val="0"/>
                    <w:jc w:val="center"/>
                    <w:rPr>
                      <w:rFonts w:ascii="Arial" w:hAnsi="Arial" w:cs="Arial"/>
                    </w:rPr>
                  </w:pPr>
                  <w:r>
                    <w:rPr>
                      <w:rFonts w:ascii="Arial" w:hAnsi="Arial" w:cs="Arial"/>
                      <w:b/>
                    </w:rPr>
                    <w:t>Zpracovatel projektu</w:t>
                  </w:r>
                  <w:r>
                    <w:rPr>
                      <w:rFonts w:ascii="Arial" w:hAnsi="Arial" w:cs="Arial"/>
                    </w:rPr>
                    <w:t xml:space="preserve">: INTAR a.s., </w:t>
                  </w:r>
                  <w:proofErr w:type="spellStart"/>
                  <w:r>
                    <w:rPr>
                      <w:rFonts w:ascii="Arial" w:hAnsi="Arial" w:cs="Arial"/>
                    </w:rPr>
                    <w:t>Bezručova</w:t>
                  </w:r>
                  <w:proofErr w:type="spellEnd"/>
                  <w:r>
                    <w:rPr>
                      <w:rFonts w:ascii="Arial" w:hAnsi="Arial" w:cs="Arial"/>
                    </w:rPr>
                    <w:t xml:space="preserve"> 81/17a, 602 00 Brno</w:t>
                  </w:r>
                </w:p>
              </w:tc>
            </w:tr>
            <w:tr w:rsidR="009C1B14" w:rsidTr="00611A16">
              <w:trPr>
                <w:trHeight w:val="293"/>
              </w:trPr>
              <w:tc>
                <w:tcPr>
                  <w:tcW w:w="9356" w:type="dxa"/>
                </w:tcPr>
                <w:p w:rsidR="009C1B14" w:rsidRDefault="009C1B14" w:rsidP="00611A16">
                  <w:pPr>
                    <w:snapToGrid w:val="0"/>
                    <w:jc w:val="center"/>
                    <w:rPr>
                      <w:rFonts w:ascii="Arial" w:hAnsi="Arial" w:cs="Arial"/>
                    </w:rPr>
                  </w:pPr>
                  <w:r>
                    <w:rPr>
                      <w:rFonts w:ascii="Arial" w:hAnsi="Arial" w:cs="Arial"/>
                      <w:b/>
                    </w:rPr>
                    <w:t>Hlavní projektant</w:t>
                  </w:r>
                  <w:r>
                    <w:rPr>
                      <w:rFonts w:ascii="Arial" w:hAnsi="Arial" w:cs="Arial"/>
                    </w:rPr>
                    <w:t>: Ing. Petr Svoboda</w:t>
                  </w:r>
                </w:p>
              </w:tc>
            </w:tr>
            <w:tr w:rsidR="009C1B14" w:rsidTr="00611A16">
              <w:trPr>
                <w:trHeight w:val="678"/>
              </w:trPr>
              <w:tc>
                <w:tcPr>
                  <w:tcW w:w="9356" w:type="dxa"/>
                </w:tcPr>
                <w:p w:rsidR="009C1B14" w:rsidRPr="005B1F7A" w:rsidRDefault="009C1B14" w:rsidP="00611A16">
                  <w:pPr>
                    <w:snapToGrid w:val="0"/>
                    <w:jc w:val="center"/>
                    <w:rPr>
                      <w:rFonts w:ascii="Arial" w:hAnsi="Arial" w:cs="Arial"/>
                    </w:rPr>
                  </w:pPr>
                  <w:r>
                    <w:rPr>
                      <w:rFonts w:ascii="Arial" w:hAnsi="Arial" w:cs="Arial"/>
                      <w:b/>
                    </w:rPr>
                    <w:t>Odpovědný projektant</w:t>
                  </w:r>
                  <w:r>
                    <w:rPr>
                      <w:rFonts w:ascii="Arial" w:hAnsi="Arial" w:cs="Arial"/>
                    </w:rPr>
                    <w:t xml:space="preserve">: </w:t>
                  </w:r>
                  <w:r w:rsidRPr="009C1B14">
                    <w:rPr>
                      <w:rFonts w:ascii="Arial" w:hAnsi="Arial" w:cs="Arial"/>
                      <w:color w:val="000000" w:themeColor="text1"/>
                    </w:rPr>
                    <w:t>Ing. Pavel Fiala</w:t>
                  </w:r>
                </w:p>
                <w:p w:rsidR="009C1B14" w:rsidRDefault="009C1B14" w:rsidP="00611A16">
                  <w:pPr>
                    <w:jc w:val="center"/>
                    <w:rPr>
                      <w:rFonts w:ascii="Arial" w:hAnsi="Arial" w:cs="Arial"/>
                    </w:rPr>
                  </w:pPr>
                </w:p>
              </w:tc>
            </w:tr>
            <w:tr w:rsidR="009C1B14" w:rsidTr="00611A16">
              <w:trPr>
                <w:trHeight w:val="297"/>
              </w:trPr>
              <w:tc>
                <w:tcPr>
                  <w:tcW w:w="9356" w:type="dxa"/>
                </w:tcPr>
                <w:p w:rsidR="009C1B14" w:rsidRDefault="009C1B14" w:rsidP="00611A16">
                  <w:pPr>
                    <w:snapToGrid w:val="0"/>
                    <w:jc w:val="center"/>
                    <w:rPr>
                      <w:rFonts w:ascii="Arial" w:hAnsi="Arial" w:cs="Arial"/>
                    </w:rPr>
                  </w:pPr>
                  <w:r>
                    <w:rPr>
                      <w:rFonts w:ascii="Arial" w:hAnsi="Arial" w:cs="Arial"/>
                      <w:b/>
                    </w:rPr>
                    <w:t>Zakázkové číslo</w:t>
                  </w:r>
                  <w:r w:rsidRPr="00EF5411">
                    <w:rPr>
                      <w:rFonts w:ascii="Arial" w:hAnsi="Arial" w:cs="Arial"/>
                    </w:rPr>
                    <w:t>:</w:t>
                  </w:r>
                  <w:r>
                    <w:rPr>
                      <w:rFonts w:ascii="Arial" w:hAnsi="Arial" w:cs="Arial"/>
                      <w:color w:val="FF0000"/>
                    </w:rPr>
                    <w:t xml:space="preserve"> </w:t>
                  </w:r>
                  <w:r w:rsidRPr="00AD267B">
                    <w:rPr>
                      <w:rFonts w:ascii="Arial" w:hAnsi="Arial" w:cs="Arial"/>
                    </w:rPr>
                    <w:t>2</w:t>
                  </w:r>
                  <w:r>
                    <w:rPr>
                      <w:rFonts w:ascii="Arial" w:hAnsi="Arial" w:cs="Arial"/>
                    </w:rPr>
                    <w:t>03</w:t>
                  </w:r>
                  <w:r w:rsidRPr="00AD267B">
                    <w:rPr>
                      <w:rFonts w:ascii="Arial" w:hAnsi="Arial" w:cs="Arial"/>
                    </w:rPr>
                    <w:t xml:space="preserve"> </w:t>
                  </w:r>
                  <w:r>
                    <w:rPr>
                      <w:rFonts w:ascii="Arial" w:hAnsi="Arial" w:cs="Arial"/>
                    </w:rPr>
                    <w:t>750</w:t>
                  </w:r>
                  <w:r w:rsidRPr="00AD267B">
                    <w:rPr>
                      <w:rFonts w:ascii="Arial" w:hAnsi="Arial" w:cs="Arial"/>
                    </w:rPr>
                    <w:t xml:space="preserve"> </w:t>
                  </w:r>
                  <w:r>
                    <w:rPr>
                      <w:rFonts w:ascii="Arial" w:hAnsi="Arial" w:cs="Arial"/>
                    </w:rPr>
                    <w:t>1</w:t>
                  </w:r>
                  <w:r w:rsidRPr="00AD267B">
                    <w:rPr>
                      <w:rFonts w:ascii="Arial" w:hAnsi="Arial" w:cs="Arial"/>
                    </w:rPr>
                    <w:t>1-</w:t>
                  </w:r>
                  <w:r>
                    <w:rPr>
                      <w:rFonts w:ascii="Arial" w:hAnsi="Arial" w:cs="Arial"/>
                    </w:rPr>
                    <w:t>4</w:t>
                  </w:r>
                </w:p>
              </w:tc>
            </w:tr>
            <w:tr w:rsidR="009C1B14" w:rsidTr="00611A16">
              <w:trPr>
                <w:trHeight w:val="427"/>
              </w:trPr>
              <w:tc>
                <w:tcPr>
                  <w:tcW w:w="9356" w:type="dxa"/>
                </w:tcPr>
                <w:p w:rsidR="009C1B14" w:rsidRDefault="009C1B14" w:rsidP="00611A16">
                  <w:pPr>
                    <w:snapToGrid w:val="0"/>
                    <w:jc w:val="center"/>
                    <w:rPr>
                      <w:rFonts w:ascii="Arial" w:hAnsi="Arial" w:cs="Arial"/>
                    </w:rPr>
                  </w:pPr>
                  <w:r>
                    <w:rPr>
                      <w:rFonts w:ascii="Arial" w:hAnsi="Arial" w:cs="Arial"/>
                      <w:b/>
                    </w:rPr>
                    <w:t>Datum</w:t>
                  </w:r>
                  <w:r>
                    <w:rPr>
                      <w:rFonts w:ascii="Arial" w:hAnsi="Arial" w:cs="Arial"/>
                    </w:rPr>
                    <w:t>: 07/2015</w:t>
                  </w:r>
                </w:p>
              </w:tc>
            </w:tr>
            <w:tr w:rsidR="009C1B14" w:rsidTr="00611A16">
              <w:trPr>
                <w:trHeight w:val="301"/>
              </w:trPr>
              <w:tc>
                <w:tcPr>
                  <w:tcW w:w="9356" w:type="dxa"/>
                </w:tcPr>
                <w:p w:rsidR="009C1B14" w:rsidRDefault="009C1B14" w:rsidP="00611A16">
                  <w:pPr>
                    <w:snapToGrid w:val="0"/>
                    <w:jc w:val="center"/>
                    <w:rPr>
                      <w:rFonts w:ascii="Arial" w:hAnsi="Arial" w:cs="Arial"/>
                    </w:rPr>
                  </w:pPr>
                  <w:r>
                    <w:rPr>
                      <w:rFonts w:ascii="Arial" w:hAnsi="Arial" w:cs="Arial"/>
                      <w:b/>
                    </w:rPr>
                    <w:t>Číslo výtisku</w:t>
                  </w:r>
                  <w:r>
                    <w:rPr>
                      <w:rFonts w:ascii="Arial" w:hAnsi="Arial" w:cs="Arial"/>
                    </w:rPr>
                    <w:t>:</w:t>
                  </w:r>
                </w:p>
              </w:tc>
            </w:tr>
            <w:tr w:rsidR="009C1B14" w:rsidTr="00611A16">
              <w:trPr>
                <w:trHeight w:val="1080"/>
              </w:trPr>
              <w:tc>
                <w:tcPr>
                  <w:tcW w:w="9356" w:type="dxa"/>
                </w:tcPr>
                <w:p w:rsidR="009C1B14" w:rsidRDefault="009C1B14" w:rsidP="00611A16">
                  <w:pPr>
                    <w:snapToGrid w:val="0"/>
                    <w:jc w:val="center"/>
                    <w:rPr>
                      <w:rFonts w:ascii="Arial" w:hAnsi="Arial" w:cs="Arial"/>
                      <w:sz w:val="20"/>
                    </w:rPr>
                  </w:pPr>
                </w:p>
                <w:p w:rsidR="009C1B14" w:rsidRDefault="009C1B14" w:rsidP="00611A16">
                  <w:pPr>
                    <w:rPr>
                      <w:rFonts w:ascii="Arial" w:hAnsi="Arial" w:cs="Arial"/>
                      <w:sz w:val="20"/>
                    </w:rPr>
                  </w:pPr>
                </w:p>
                <w:p w:rsidR="009C1B14" w:rsidRDefault="009C1B14" w:rsidP="00611A16">
                  <w:pPr>
                    <w:rPr>
                      <w:rFonts w:ascii="Arial" w:hAnsi="Arial" w:cs="Arial"/>
                      <w:sz w:val="20"/>
                    </w:rPr>
                  </w:pPr>
                </w:p>
                <w:p w:rsidR="009C1B14" w:rsidRDefault="009C1B14" w:rsidP="00611A16">
                  <w:pPr>
                    <w:tabs>
                      <w:tab w:val="left" w:pos="6960"/>
                    </w:tabs>
                    <w:rPr>
                      <w:rFonts w:ascii="Arial" w:hAnsi="Arial" w:cs="Arial"/>
                      <w:sz w:val="20"/>
                    </w:rPr>
                  </w:pPr>
                </w:p>
              </w:tc>
            </w:tr>
            <w:tr w:rsidR="009C1B14" w:rsidTr="00611A16">
              <w:trPr>
                <w:trHeight w:val="87"/>
              </w:trPr>
              <w:tc>
                <w:tcPr>
                  <w:tcW w:w="9356" w:type="dxa"/>
                </w:tcPr>
                <w:p w:rsidR="009C1B14" w:rsidRDefault="009C1B14" w:rsidP="00611A16">
                  <w:pPr>
                    <w:snapToGrid w:val="0"/>
                    <w:jc w:val="center"/>
                    <w:rPr>
                      <w:rFonts w:ascii="Arial" w:hAnsi="Arial" w:cs="Arial"/>
                      <w:sz w:val="16"/>
                    </w:rPr>
                  </w:pPr>
                </w:p>
              </w:tc>
            </w:tr>
          </w:tbl>
          <w:p w:rsidR="00521FA7" w:rsidRDefault="00521FA7" w:rsidP="009C1B14">
            <w:pPr>
              <w:rPr>
                <w:rFonts w:ascii="Arial" w:hAnsi="Arial" w:cs="Arial"/>
                <w:sz w:val="20"/>
              </w:rPr>
            </w:pPr>
          </w:p>
          <w:p w:rsidR="009C1B14" w:rsidRDefault="009C1B14" w:rsidP="009C1B14">
            <w:pPr>
              <w:rPr>
                <w:rFonts w:ascii="Arial" w:hAnsi="Arial" w:cs="Arial"/>
                <w:sz w:val="20"/>
              </w:rPr>
            </w:pPr>
          </w:p>
          <w:p w:rsidR="009C1B14" w:rsidRDefault="009C1B14" w:rsidP="009C1B14">
            <w:pPr>
              <w:rPr>
                <w:rFonts w:ascii="Arial" w:hAnsi="Arial" w:cs="Arial"/>
                <w:sz w:val="20"/>
              </w:rPr>
            </w:pPr>
          </w:p>
          <w:p w:rsidR="009C1B14" w:rsidRDefault="009C1B14" w:rsidP="009C1B14">
            <w:pPr>
              <w:rPr>
                <w:rFonts w:ascii="Arial" w:hAnsi="Arial" w:cs="Arial"/>
                <w:sz w:val="20"/>
              </w:rPr>
            </w:pPr>
          </w:p>
          <w:p w:rsidR="009C1B14" w:rsidRDefault="009C1B14" w:rsidP="009C1B14">
            <w:pPr>
              <w:rPr>
                <w:rFonts w:ascii="Arial" w:hAnsi="Arial" w:cs="Arial"/>
                <w:sz w:val="20"/>
              </w:rPr>
            </w:pPr>
          </w:p>
        </w:tc>
      </w:tr>
    </w:tbl>
    <w:p w:rsidR="00521FA7" w:rsidRDefault="00521FA7">
      <w:pPr>
        <w:sectPr w:rsidR="00521FA7">
          <w:headerReference w:type="default" r:id="rId9"/>
          <w:pgSz w:w="11906" w:h="16838" w:code="9"/>
          <w:pgMar w:top="1418" w:right="1134" w:bottom="1418" w:left="1418" w:header="708" w:footer="708" w:gutter="0"/>
          <w:cols w:space="708"/>
        </w:sectPr>
      </w:pPr>
      <w:r>
        <w:rPr>
          <w:rFonts w:ascii="Avalon" w:hAnsi="Avalon"/>
          <w:noProof/>
        </w:rPr>
        <w:t xml:space="preserve"> </w:t>
      </w:r>
      <w:r w:rsidR="00245920" w:rsidRPr="00245920">
        <w:rPr>
          <w:rFonts w:ascii="Avalon" w:hAnsi="Avalon"/>
          <w:noProof/>
        </w:rPr>
        <w:pict>
          <v:line id="_x0000_s1031" style="position:absolute;z-index:251658240;mso-position-horizontal-relative:text;mso-position-vertical-relative:page" from="51.5pt,763.2pt" to="424.85pt,763.2pt" o:allowincell="f" strokeweight="1.25pt">
            <w10:wrap anchory="page"/>
            <w10:anchorlock/>
          </v:line>
        </w:pict>
      </w:r>
      <w:r w:rsidR="00245920">
        <w:rPr>
          <w:noProof/>
        </w:rPr>
        <w:pict>
          <v:shapetype id="_x0000_t202" coordsize="21600,21600" o:spt="202" path="m,l,21600r21600,l21600,xe">
            <v:stroke joinstyle="miter"/>
            <v:path gradientshapeok="t" o:connecttype="rect"/>
          </v:shapetype>
          <v:shape id="_x0000_s1030" type="#_x0000_t202" style="position:absolute;margin-left:-6.25pt;margin-top:763.2pt;width:482.55pt;height:50.4pt;z-index:251657216;mso-position-horizontal-relative:text;mso-position-vertical-relative:page" o:allowincell="f" stroked="f">
            <v:textbox style="mso-next-textbox:#_x0000_s1030">
              <w:txbxContent>
                <w:tbl>
                  <w:tblPr>
                    <w:tblW w:w="0" w:type="auto"/>
                    <w:tblInd w:w="70" w:type="dxa"/>
                    <w:tblLayout w:type="fixed"/>
                    <w:tblCellMar>
                      <w:left w:w="70" w:type="dxa"/>
                      <w:right w:w="70" w:type="dxa"/>
                    </w:tblCellMar>
                    <w:tblLook w:val="0000"/>
                  </w:tblPr>
                  <w:tblGrid>
                    <w:gridCol w:w="9356"/>
                  </w:tblGrid>
                  <w:tr w:rsidR="006C508B">
                    <w:trPr>
                      <w:trHeight w:val="563"/>
                    </w:trPr>
                    <w:tc>
                      <w:tcPr>
                        <w:tcW w:w="9356" w:type="dxa"/>
                      </w:tcPr>
                      <w:p w:rsidR="006C508B" w:rsidRDefault="006C508B">
                        <w:pPr>
                          <w:jc w:val="center"/>
                          <w:rPr>
                            <w:rFonts w:ascii="Arial" w:hAnsi="Arial" w:cs="Arial"/>
                          </w:rPr>
                        </w:pPr>
                        <w:r>
                          <w:rPr>
                            <w:rFonts w:ascii="Arial" w:hAnsi="Arial" w:cs="Arial"/>
                          </w:rPr>
                          <w:t xml:space="preserve">INTAR a. s., </w:t>
                        </w:r>
                        <w:proofErr w:type="spellStart"/>
                        <w:r>
                          <w:rPr>
                            <w:rFonts w:ascii="Arial" w:hAnsi="Arial" w:cs="Arial"/>
                          </w:rPr>
                          <w:t>Bezručova</w:t>
                        </w:r>
                        <w:proofErr w:type="spellEnd"/>
                        <w:r>
                          <w:rPr>
                            <w:rFonts w:ascii="Arial" w:hAnsi="Arial" w:cs="Arial"/>
                          </w:rPr>
                          <w:t xml:space="preserve"> 81/17a, 602 00 Brno, </w:t>
                        </w:r>
                      </w:p>
                      <w:p w:rsidR="006C508B" w:rsidRDefault="006C508B">
                        <w:pPr>
                          <w:jc w:val="center"/>
                          <w:rPr>
                            <w:rFonts w:ascii="Avalon" w:hAnsi="Avalon"/>
                            <w:sz w:val="16"/>
                          </w:rPr>
                        </w:pPr>
                        <w:r>
                          <w:rPr>
                            <w:rFonts w:ascii="Arial" w:hAnsi="Arial" w:cs="Arial"/>
                          </w:rPr>
                          <w:t>tel.: 543 422 211, fax: 543 211 173, E-mail: info@intar.cz</w:t>
                        </w:r>
                      </w:p>
                    </w:tc>
                  </w:tr>
                </w:tbl>
                <w:p w:rsidR="006C508B" w:rsidRDefault="006C508B"/>
              </w:txbxContent>
            </v:textbox>
            <w10:wrap anchory="page"/>
            <w10:anchorlock/>
          </v:shape>
        </w:pict>
      </w:r>
    </w:p>
    <w:p w:rsidR="009C1B14" w:rsidRDefault="009C1B14" w:rsidP="009C1B14">
      <w:pPr>
        <w:pStyle w:val="Obsah1"/>
        <w:rPr>
          <w:rFonts w:ascii="Arial Narrow" w:hAnsi="Arial Narrow"/>
        </w:rPr>
      </w:pPr>
      <w:r>
        <w:rPr>
          <w:rFonts w:ascii="Arial Narrow" w:hAnsi="Arial Narrow"/>
        </w:rPr>
        <w:lastRenderedPageBreak/>
        <w:t xml:space="preserve">Obsah: </w:t>
      </w:r>
    </w:p>
    <w:tbl>
      <w:tblPr>
        <w:tblW w:w="9498" w:type="dxa"/>
        <w:tblInd w:w="70" w:type="dxa"/>
        <w:tblLayout w:type="fixed"/>
        <w:tblCellMar>
          <w:left w:w="70" w:type="dxa"/>
          <w:right w:w="70" w:type="dxa"/>
        </w:tblCellMar>
        <w:tblLook w:val="0000"/>
      </w:tblPr>
      <w:tblGrid>
        <w:gridCol w:w="1276"/>
        <w:gridCol w:w="5670"/>
        <w:gridCol w:w="851"/>
        <w:gridCol w:w="850"/>
        <w:gridCol w:w="851"/>
      </w:tblGrid>
      <w:tr w:rsidR="009C1B14" w:rsidTr="00611A16">
        <w:trPr>
          <w:trHeight w:val="600"/>
        </w:trPr>
        <w:tc>
          <w:tcPr>
            <w:tcW w:w="1276" w:type="dxa"/>
          </w:tcPr>
          <w:p w:rsidR="009C1B14" w:rsidRDefault="009C1B14" w:rsidP="00611A16">
            <w:pPr>
              <w:ind w:right="213"/>
              <w:jc w:val="center"/>
              <w:rPr>
                <w:rFonts w:ascii="Arial" w:hAnsi="Arial" w:cs="Arial"/>
                <w:b/>
                <w:sz w:val="22"/>
              </w:rPr>
            </w:pPr>
            <w:r>
              <w:rPr>
                <w:rFonts w:ascii="Arial" w:hAnsi="Arial" w:cs="Arial"/>
                <w:b/>
                <w:sz w:val="22"/>
              </w:rPr>
              <w:t>Výkres číslo</w:t>
            </w:r>
          </w:p>
        </w:tc>
        <w:tc>
          <w:tcPr>
            <w:tcW w:w="5670" w:type="dxa"/>
          </w:tcPr>
          <w:p w:rsidR="009C1B14" w:rsidRDefault="009C1B14" w:rsidP="00611A16">
            <w:pPr>
              <w:pStyle w:val="Nadpis4"/>
              <w:snapToGrid w:val="0"/>
              <w:spacing w:before="0" w:after="0"/>
              <w:rPr>
                <w:rFonts w:cs="Arial"/>
                <w:b w:val="0"/>
                <w:bCs/>
                <w:sz w:val="22"/>
              </w:rPr>
            </w:pPr>
            <w:r>
              <w:rPr>
                <w:rFonts w:cs="Arial"/>
                <w:b w:val="0"/>
                <w:bCs/>
                <w:sz w:val="22"/>
              </w:rPr>
              <w:t>Název</w:t>
            </w:r>
          </w:p>
        </w:tc>
        <w:tc>
          <w:tcPr>
            <w:tcW w:w="851" w:type="dxa"/>
          </w:tcPr>
          <w:p w:rsidR="009C1B14" w:rsidRDefault="009C1B14" w:rsidP="00611A16">
            <w:pPr>
              <w:snapToGrid w:val="0"/>
              <w:jc w:val="center"/>
              <w:rPr>
                <w:rFonts w:ascii="Arial" w:hAnsi="Arial" w:cs="Arial"/>
                <w:bCs/>
                <w:sz w:val="22"/>
              </w:rPr>
            </w:pPr>
            <w:r>
              <w:rPr>
                <w:rFonts w:ascii="Arial" w:hAnsi="Arial" w:cs="Arial"/>
                <w:bCs/>
                <w:sz w:val="22"/>
              </w:rPr>
              <w:t>Počet listů</w:t>
            </w:r>
          </w:p>
        </w:tc>
        <w:tc>
          <w:tcPr>
            <w:tcW w:w="850" w:type="dxa"/>
          </w:tcPr>
          <w:p w:rsidR="009C1B14" w:rsidRDefault="009C1B14" w:rsidP="00611A16">
            <w:pPr>
              <w:snapToGrid w:val="0"/>
              <w:jc w:val="center"/>
              <w:rPr>
                <w:rFonts w:ascii="Arial" w:hAnsi="Arial" w:cs="Arial"/>
                <w:bCs/>
                <w:sz w:val="22"/>
              </w:rPr>
            </w:pPr>
            <w:r>
              <w:rPr>
                <w:rFonts w:ascii="Arial" w:hAnsi="Arial" w:cs="Arial"/>
                <w:bCs/>
                <w:sz w:val="22"/>
              </w:rPr>
              <w:t>Počet  A4</w:t>
            </w:r>
          </w:p>
        </w:tc>
        <w:tc>
          <w:tcPr>
            <w:tcW w:w="851" w:type="dxa"/>
          </w:tcPr>
          <w:p w:rsidR="009C1B14" w:rsidRDefault="009C1B14" w:rsidP="00611A16">
            <w:pPr>
              <w:snapToGrid w:val="0"/>
              <w:jc w:val="center"/>
              <w:rPr>
                <w:rFonts w:ascii="Arial" w:hAnsi="Arial" w:cs="Arial"/>
                <w:b/>
                <w:sz w:val="22"/>
              </w:rPr>
            </w:pPr>
            <w:r>
              <w:rPr>
                <w:rFonts w:ascii="Arial" w:hAnsi="Arial" w:cs="Arial"/>
                <w:b/>
                <w:sz w:val="22"/>
              </w:rPr>
              <w:t>List číslo</w:t>
            </w:r>
          </w:p>
        </w:tc>
      </w:tr>
      <w:tr w:rsidR="009C1B14" w:rsidTr="00611A16">
        <w:trPr>
          <w:trHeight w:val="320"/>
        </w:trPr>
        <w:tc>
          <w:tcPr>
            <w:tcW w:w="1276" w:type="dxa"/>
            <w:vAlign w:val="center"/>
          </w:tcPr>
          <w:p w:rsidR="009C1B14" w:rsidRDefault="009C1B14" w:rsidP="00611A16">
            <w:pPr>
              <w:snapToGrid w:val="0"/>
              <w:ind w:right="213"/>
              <w:jc w:val="center"/>
              <w:rPr>
                <w:rFonts w:ascii="Arial" w:hAnsi="Arial" w:cs="Arial"/>
                <w:b/>
                <w:sz w:val="22"/>
              </w:rPr>
            </w:pPr>
          </w:p>
        </w:tc>
        <w:tc>
          <w:tcPr>
            <w:tcW w:w="5670" w:type="dxa"/>
            <w:vAlign w:val="center"/>
          </w:tcPr>
          <w:p w:rsidR="009C1B14" w:rsidRDefault="009C1B14" w:rsidP="00611A16">
            <w:pPr>
              <w:pStyle w:val="Zhlav"/>
              <w:tabs>
                <w:tab w:val="clear" w:pos="4536"/>
                <w:tab w:val="clear" w:pos="9072"/>
              </w:tabs>
              <w:snapToGrid w:val="0"/>
              <w:rPr>
                <w:rFonts w:ascii="Arial" w:hAnsi="Arial" w:cs="Arial"/>
                <w:bCs/>
                <w:sz w:val="22"/>
              </w:rPr>
            </w:pPr>
            <w:r>
              <w:rPr>
                <w:rFonts w:ascii="Arial" w:hAnsi="Arial" w:cs="Arial"/>
                <w:bCs/>
                <w:sz w:val="22"/>
              </w:rPr>
              <w:t>Titulní list</w:t>
            </w:r>
          </w:p>
        </w:tc>
        <w:tc>
          <w:tcPr>
            <w:tcW w:w="851"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0"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1" w:type="dxa"/>
            <w:vAlign w:val="center"/>
          </w:tcPr>
          <w:p w:rsidR="009C1B14" w:rsidRDefault="009C1B14" w:rsidP="00611A16">
            <w:pPr>
              <w:snapToGrid w:val="0"/>
              <w:jc w:val="center"/>
              <w:rPr>
                <w:rFonts w:ascii="Arial" w:hAnsi="Arial" w:cs="Arial"/>
                <w:sz w:val="22"/>
              </w:rPr>
            </w:pPr>
            <w:r>
              <w:rPr>
                <w:rFonts w:ascii="Arial" w:hAnsi="Arial" w:cs="Arial"/>
                <w:sz w:val="22"/>
              </w:rPr>
              <w:t>1</w:t>
            </w:r>
          </w:p>
        </w:tc>
      </w:tr>
      <w:tr w:rsidR="009C1B14" w:rsidTr="00611A16">
        <w:trPr>
          <w:trHeight w:val="320"/>
        </w:trPr>
        <w:tc>
          <w:tcPr>
            <w:tcW w:w="1276" w:type="dxa"/>
            <w:vAlign w:val="center"/>
          </w:tcPr>
          <w:p w:rsidR="009C1B14" w:rsidRDefault="009C1B14" w:rsidP="00611A16">
            <w:pPr>
              <w:snapToGrid w:val="0"/>
              <w:ind w:right="213"/>
              <w:jc w:val="center"/>
              <w:rPr>
                <w:rFonts w:ascii="Arial" w:hAnsi="Arial" w:cs="Arial"/>
                <w:sz w:val="22"/>
              </w:rPr>
            </w:pPr>
          </w:p>
        </w:tc>
        <w:tc>
          <w:tcPr>
            <w:tcW w:w="5670" w:type="dxa"/>
            <w:vAlign w:val="center"/>
          </w:tcPr>
          <w:p w:rsidR="009C1B14" w:rsidRDefault="009C1B14" w:rsidP="00611A16">
            <w:pPr>
              <w:pStyle w:val="Zhlav"/>
              <w:tabs>
                <w:tab w:val="clear" w:pos="4536"/>
                <w:tab w:val="clear" w:pos="9072"/>
              </w:tabs>
              <w:snapToGrid w:val="0"/>
              <w:rPr>
                <w:rFonts w:ascii="Arial" w:hAnsi="Arial" w:cs="Arial"/>
                <w:bCs/>
                <w:sz w:val="22"/>
              </w:rPr>
            </w:pPr>
            <w:r>
              <w:rPr>
                <w:rFonts w:ascii="Arial" w:hAnsi="Arial" w:cs="Arial"/>
                <w:bCs/>
                <w:sz w:val="22"/>
              </w:rPr>
              <w:t>Obsahový list</w:t>
            </w:r>
          </w:p>
        </w:tc>
        <w:tc>
          <w:tcPr>
            <w:tcW w:w="851"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0"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1" w:type="dxa"/>
            <w:vAlign w:val="center"/>
          </w:tcPr>
          <w:p w:rsidR="009C1B14" w:rsidRDefault="009C1B14" w:rsidP="00611A16">
            <w:pPr>
              <w:snapToGrid w:val="0"/>
              <w:jc w:val="center"/>
              <w:rPr>
                <w:rFonts w:ascii="Arial" w:hAnsi="Arial" w:cs="Arial"/>
                <w:sz w:val="22"/>
              </w:rPr>
            </w:pPr>
            <w:r>
              <w:rPr>
                <w:rFonts w:ascii="Arial" w:hAnsi="Arial" w:cs="Arial"/>
                <w:sz w:val="22"/>
              </w:rPr>
              <w:t>2</w:t>
            </w:r>
          </w:p>
        </w:tc>
      </w:tr>
      <w:tr w:rsidR="009C1B14" w:rsidTr="00611A16">
        <w:trPr>
          <w:trHeight w:val="320"/>
        </w:trPr>
        <w:tc>
          <w:tcPr>
            <w:tcW w:w="1276" w:type="dxa"/>
            <w:vAlign w:val="center"/>
          </w:tcPr>
          <w:p w:rsidR="009C1B14" w:rsidRDefault="009C1B14" w:rsidP="00611A16">
            <w:pPr>
              <w:snapToGrid w:val="0"/>
              <w:ind w:right="213"/>
              <w:jc w:val="center"/>
              <w:rPr>
                <w:rFonts w:ascii="Arial" w:hAnsi="Arial" w:cs="Arial"/>
                <w:b/>
                <w:sz w:val="22"/>
              </w:rPr>
            </w:pPr>
          </w:p>
        </w:tc>
        <w:tc>
          <w:tcPr>
            <w:tcW w:w="5670" w:type="dxa"/>
            <w:vAlign w:val="center"/>
          </w:tcPr>
          <w:p w:rsidR="009C1B14" w:rsidRDefault="009C1B14" w:rsidP="00611A16">
            <w:pPr>
              <w:pStyle w:val="Zhlav"/>
              <w:tabs>
                <w:tab w:val="clear" w:pos="4536"/>
                <w:tab w:val="clear" w:pos="9072"/>
              </w:tabs>
              <w:snapToGrid w:val="0"/>
              <w:rPr>
                <w:rFonts w:ascii="Arial" w:hAnsi="Arial" w:cs="Arial"/>
                <w:b/>
                <w:sz w:val="22"/>
              </w:rPr>
            </w:pPr>
          </w:p>
        </w:tc>
        <w:tc>
          <w:tcPr>
            <w:tcW w:w="851" w:type="dxa"/>
            <w:vAlign w:val="center"/>
          </w:tcPr>
          <w:p w:rsidR="009C1B14" w:rsidRDefault="009C1B14" w:rsidP="00611A16">
            <w:pPr>
              <w:snapToGrid w:val="0"/>
              <w:jc w:val="center"/>
              <w:rPr>
                <w:rFonts w:ascii="Arial" w:hAnsi="Arial" w:cs="Arial"/>
                <w:bCs/>
                <w:sz w:val="22"/>
              </w:rPr>
            </w:pPr>
          </w:p>
        </w:tc>
        <w:tc>
          <w:tcPr>
            <w:tcW w:w="850" w:type="dxa"/>
            <w:vAlign w:val="center"/>
          </w:tcPr>
          <w:p w:rsidR="009C1B14" w:rsidRDefault="009C1B14" w:rsidP="00611A16">
            <w:pPr>
              <w:snapToGrid w:val="0"/>
              <w:jc w:val="center"/>
              <w:rPr>
                <w:rFonts w:ascii="Arial" w:hAnsi="Arial" w:cs="Arial"/>
                <w:bCs/>
                <w:sz w:val="22"/>
              </w:rPr>
            </w:pPr>
          </w:p>
        </w:tc>
        <w:tc>
          <w:tcPr>
            <w:tcW w:w="851" w:type="dxa"/>
            <w:vAlign w:val="center"/>
          </w:tcPr>
          <w:p w:rsidR="009C1B14" w:rsidRDefault="009C1B14" w:rsidP="00611A16">
            <w:pPr>
              <w:snapToGrid w:val="0"/>
              <w:jc w:val="center"/>
              <w:rPr>
                <w:rFonts w:ascii="Arial" w:hAnsi="Arial" w:cs="Arial"/>
                <w:sz w:val="22"/>
              </w:rPr>
            </w:pPr>
          </w:p>
        </w:tc>
      </w:tr>
      <w:tr w:rsidR="009C1B14" w:rsidRPr="005B1F7A" w:rsidTr="00611A16">
        <w:trPr>
          <w:trHeight w:val="320"/>
        </w:trPr>
        <w:tc>
          <w:tcPr>
            <w:tcW w:w="1276" w:type="dxa"/>
            <w:vAlign w:val="center"/>
          </w:tcPr>
          <w:p w:rsidR="009C1B14" w:rsidRPr="006A4F19" w:rsidRDefault="009C1B14" w:rsidP="00611A16">
            <w:pPr>
              <w:snapToGrid w:val="0"/>
              <w:ind w:right="213"/>
              <w:jc w:val="center"/>
              <w:rPr>
                <w:rFonts w:ascii="Arial" w:hAnsi="Arial" w:cs="Arial"/>
                <w:b/>
                <w:sz w:val="22"/>
              </w:rPr>
            </w:pPr>
          </w:p>
        </w:tc>
        <w:tc>
          <w:tcPr>
            <w:tcW w:w="5670" w:type="dxa"/>
            <w:vAlign w:val="center"/>
          </w:tcPr>
          <w:p w:rsidR="009C1B14" w:rsidRPr="006A4F19" w:rsidRDefault="009C1B14" w:rsidP="006A4F19">
            <w:pPr>
              <w:pStyle w:val="Zhlav"/>
              <w:tabs>
                <w:tab w:val="clear" w:pos="4536"/>
                <w:tab w:val="clear" w:pos="9072"/>
              </w:tabs>
              <w:snapToGrid w:val="0"/>
              <w:rPr>
                <w:rFonts w:ascii="Arial" w:hAnsi="Arial" w:cs="Arial"/>
                <w:b/>
                <w:sz w:val="22"/>
              </w:rPr>
            </w:pPr>
            <w:r w:rsidRPr="006A4F19">
              <w:rPr>
                <w:rFonts w:ascii="Arial" w:hAnsi="Arial" w:cs="Arial"/>
                <w:b/>
                <w:sz w:val="22"/>
              </w:rPr>
              <w:t>D.1.</w:t>
            </w:r>
            <w:r w:rsidR="006A4F19" w:rsidRPr="006A4F19">
              <w:rPr>
                <w:rFonts w:ascii="Arial" w:hAnsi="Arial" w:cs="Arial"/>
                <w:b/>
                <w:sz w:val="22"/>
              </w:rPr>
              <w:t>4.h</w:t>
            </w:r>
            <w:r w:rsidRPr="006A4F19">
              <w:rPr>
                <w:rFonts w:ascii="Arial" w:hAnsi="Arial" w:cs="Arial"/>
                <w:b/>
                <w:sz w:val="22"/>
              </w:rPr>
              <w:t xml:space="preserve">  </w:t>
            </w:r>
            <w:r w:rsidR="006A4F19" w:rsidRPr="006A4F19">
              <w:rPr>
                <w:rFonts w:ascii="Arial" w:hAnsi="Arial" w:cs="Arial"/>
                <w:b/>
                <w:sz w:val="22"/>
              </w:rPr>
              <w:t>Slaboproudá zařízení</w:t>
            </w:r>
          </w:p>
        </w:tc>
        <w:tc>
          <w:tcPr>
            <w:tcW w:w="851" w:type="dxa"/>
            <w:vAlign w:val="center"/>
          </w:tcPr>
          <w:p w:rsidR="009C1B14" w:rsidRPr="005B1F7A" w:rsidRDefault="009C1B14" w:rsidP="00611A16">
            <w:pPr>
              <w:snapToGrid w:val="0"/>
              <w:jc w:val="center"/>
              <w:rPr>
                <w:rFonts w:ascii="Arial" w:hAnsi="Arial" w:cs="Arial"/>
                <w:bCs/>
                <w:sz w:val="22"/>
              </w:rPr>
            </w:pPr>
          </w:p>
        </w:tc>
        <w:tc>
          <w:tcPr>
            <w:tcW w:w="850" w:type="dxa"/>
            <w:vAlign w:val="center"/>
          </w:tcPr>
          <w:p w:rsidR="009C1B14" w:rsidRPr="005B1F7A" w:rsidRDefault="009C1B14" w:rsidP="00611A16">
            <w:pPr>
              <w:snapToGrid w:val="0"/>
              <w:jc w:val="center"/>
              <w:rPr>
                <w:rFonts w:ascii="Arial" w:hAnsi="Arial" w:cs="Arial"/>
                <w:bCs/>
                <w:sz w:val="22"/>
              </w:rPr>
            </w:pPr>
          </w:p>
        </w:tc>
        <w:tc>
          <w:tcPr>
            <w:tcW w:w="851" w:type="dxa"/>
            <w:vAlign w:val="center"/>
          </w:tcPr>
          <w:p w:rsidR="009C1B14" w:rsidRPr="005B1F7A" w:rsidRDefault="009C1B14" w:rsidP="00611A16">
            <w:pPr>
              <w:snapToGrid w:val="0"/>
              <w:jc w:val="center"/>
              <w:rPr>
                <w:rFonts w:ascii="Arial" w:hAnsi="Arial" w:cs="Arial"/>
                <w:sz w:val="22"/>
              </w:rPr>
            </w:pPr>
          </w:p>
        </w:tc>
      </w:tr>
      <w:tr w:rsidR="009C1B14" w:rsidRPr="002B7B3F" w:rsidTr="00611A16">
        <w:trPr>
          <w:trHeight w:val="320"/>
        </w:trPr>
        <w:tc>
          <w:tcPr>
            <w:tcW w:w="1276" w:type="dxa"/>
            <w:vAlign w:val="center"/>
          </w:tcPr>
          <w:p w:rsidR="009C1B14" w:rsidRPr="002B7B3F" w:rsidRDefault="009C1B14" w:rsidP="00611A16">
            <w:pPr>
              <w:snapToGrid w:val="0"/>
              <w:ind w:right="213"/>
              <w:jc w:val="center"/>
              <w:rPr>
                <w:rFonts w:ascii="Arial" w:hAnsi="Arial" w:cs="Arial"/>
                <w:color w:val="FF0000"/>
                <w:sz w:val="22"/>
              </w:rPr>
            </w:pPr>
          </w:p>
        </w:tc>
        <w:tc>
          <w:tcPr>
            <w:tcW w:w="5670" w:type="dxa"/>
            <w:vAlign w:val="center"/>
          </w:tcPr>
          <w:p w:rsidR="009C1B14" w:rsidRPr="005B1F7A" w:rsidRDefault="009C1B14" w:rsidP="00611A16">
            <w:pPr>
              <w:pStyle w:val="Rejstk"/>
              <w:suppressLineNumbers w:val="0"/>
              <w:snapToGrid w:val="0"/>
              <w:rPr>
                <w:rFonts w:cs="Arial"/>
                <w:bCs/>
              </w:rPr>
            </w:pPr>
            <w:r w:rsidRPr="005B1F7A">
              <w:rPr>
                <w:rFonts w:cs="Arial"/>
                <w:bCs/>
              </w:rPr>
              <w:t>Technická zpráva</w:t>
            </w:r>
            <w:r>
              <w:rPr>
                <w:rFonts w:cs="Arial"/>
                <w:bCs/>
              </w:rPr>
              <w:t xml:space="preserve"> </w:t>
            </w:r>
          </w:p>
        </w:tc>
        <w:tc>
          <w:tcPr>
            <w:tcW w:w="851" w:type="dxa"/>
            <w:vAlign w:val="center"/>
          </w:tcPr>
          <w:p w:rsidR="009C1B14" w:rsidRPr="00600B81" w:rsidRDefault="00600B81" w:rsidP="00E958DA">
            <w:pPr>
              <w:snapToGrid w:val="0"/>
              <w:jc w:val="center"/>
              <w:rPr>
                <w:rFonts w:ascii="Arial" w:hAnsi="Arial" w:cs="Arial"/>
                <w:bCs/>
                <w:sz w:val="22"/>
              </w:rPr>
            </w:pPr>
            <w:r w:rsidRPr="00600B81">
              <w:rPr>
                <w:rFonts w:ascii="Arial" w:hAnsi="Arial" w:cs="Arial"/>
                <w:bCs/>
                <w:sz w:val="22"/>
              </w:rPr>
              <w:t>2</w:t>
            </w:r>
            <w:r w:rsidR="00E958DA">
              <w:rPr>
                <w:rFonts w:ascii="Arial" w:hAnsi="Arial" w:cs="Arial"/>
                <w:bCs/>
                <w:sz w:val="22"/>
              </w:rPr>
              <w:t>1</w:t>
            </w:r>
          </w:p>
        </w:tc>
        <w:tc>
          <w:tcPr>
            <w:tcW w:w="850" w:type="dxa"/>
            <w:vAlign w:val="center"/>
          </w:tcPr>
          <w:p w:rsidR="009C1B14" w:rsidRPr="00600B81" w:rsidRDefault="00600B81" w:rsidP="00E958DA">
            <w:pPr>
              <w:snapToGrid w:val="0"/>
              <w:jc w:val="center"/>
              <w:rPr>
                <w:rFonts w:ascii="Arial" w:hAnsi="Arial" w:cs="Arial"/>
                <w:bCs/>
                <w:sz w:val="22"/>
              </w:rPr>
            </w:pPr>
            <w:r w:rsidRPr="00600B81">
              <w:rPr>
                <w:rFonts w:ascii="Arial" w:hAnsi="Arial" w:cs="Arial"/>
                <w:bCs/>
                <w:sz w:val="22"/>
              </w:rPr>
              <w:t>2</w:t>
            </w:r>
            <w:r w:rsidR="00E958DA">
              <w:rPr>
                <w:rFonts w:ascii="Arial" w:hAnsi="Arial" w:cs="Arial"/>
                <w:bCs/>
                <w:sz w:val="22"/>
              </w:rPr>
              <w:t>1</w:t>
            </w:r>
          </w:p>
        </w:tc>
        <w:tc>
          <w:tcPr>
            <w:tcW w:w="851" w:type="dxa"/>
            <w:vAlign w:val="center"/>
          </w:tcPr>
          <w:p w:rsidR="009C1B14" w:rsidRPr="00600B81" w:rsidRDefault="009C1B14" w:rsidP="00E958DA">
            <w:pPr>
              <w:snapToGrid w:val="0"/>
              <w:jc w:val="center"/>
              <w:rPr>
                <w:rFonts w:ascii="Arial" w:hAnsi="Arial" w:cs="Arial"/>
                <w:sz w:val="22"/>
              </w:rPr>
            </w:pPr>
            <w:r w:rsidRPr="00600B81">
              <w:rPr>
                <w:rFonts w:ascii="Arial" w:hAnsi="Arial" w:cs="Arial"/>
                <w:sz w:val="22"/>
              </w:rPr>
              <w:t>3-</w:t>
            </w:r>
            <w:r w:rsidR="00600B81" w:rsidRPr="00600B81">
              <w:rPr>
                <w:rFonts w:ascii="Arial" w:hAnsi="Arial" w:cs="Arial"/>
                <w:sz w:val="22"/>
              </w:rPr>
              <w:t>2</w:t>
            </w:r>
            <w:r w:rsidR="00E958DA">
              <w:rPr>
                <w:rFonts w:ascii="Arial" w:hAnsi="Arial" w:cs="Arial"/>
                <w:sz w:val="22"/>
              </w:rPr>
              <w:t>1</w:t>
            </w:r>
          </w:p>
        </w:tc>
      </w:tr>
      <w:tr w:rsidR="00B65848" w:rsidRPr="002B7B3F" w:rsidTr="00611A16">
        <w:trPr>
          <w:trHeight w:val="320"/>
        </w:trPr>
        <w:tc>
          <w:tcPr>
            <w:tcW w:w="1276" w:type="dxa"/>
            <w:vAlign w:val="center"/>
          </w:tcPr>
          <w:p w:rsidR="00B65848" w:rsidRPr="002B7B3F" w:rsidRDefault="00B65848" w:rsidP="00611A16">
            <w:pPr>
              <w:snapToGrid w:val="0"/>
              <w:ind w:right="213"/>
              <w:jc w:val="center"/>
              <w:rPr>
                <w:rFonts w:ascii="Arial" w:hAnsi="Arial" w:cs="Arial"/>
                <w:color w:val="FF0000"/>
                <w:sz w:val="22"/>
              </w:rPr>
            </w:pPr>
          </w:p>
        </w:tc>
        <w:tc>
          <w:tcPr>
            <w:tcW w:w="5670" w:type="dxa"/>
            <w:vAlign w:val="center"/>
          </w:tcPr>
          <w:p w:rsidR="00B65848" w:rsidRPr="005B1F7A" w:rsidRDefault="00B65848" w:rsidP="00B65848">
            <w:pPr>
              <w:pStyle w:val="Rejstk"/>
              <w:suppressLineNumbers w:val="0"/>
              <w:snapToGrid w:val="0"/>
              <w:rPr>
                <w:rFonts w:cs="Arial"/>
                <w:bCs/>
              </w:rPr>
            </w:pPr>
            <w:r>
              <w:rPr>
                <w:rFonts w:cs="Arial"/>
                <w:bCs/>
              </w:rPr>
              <w:t>Technické specifikace PCO</w:t>
            </w:r>
          </w:p>
        </w:tc>
        <w:tc>
          <w:tcPr>
            <w:tcW w:w="851" w:type="dxa"/>
            <w:vAlign w:val="center"/>
          </w:tcPr>
          <w:p w:rsidR="00B65848" w:rsidRPr="00600B81" w:rsidRDefault="00B65848" w:rsidP="00D042EC">
            <w:pPr>
              <w:snapToGrid w:val="0"/>
              <w:jc w:val="center"/>
              <w:rPr>
                <w:rFonts w:ascii="Arial" w:hAnsi="Arial" w:cs="Arial"/>
                <w:bCs/>
                <w:sz w:val="22"/>
              </w:rPr>
            </w:pPr>
            <w:r>
              <w:rPr>
                <w:rFonts w:ascii="Arial" w:hAnsi="Arial" w:cs="Arial"/>
                <w:bCs/>
                <w:sz w:val="22"/>
              </w:rPr>
              <w:t>1</w:t>
            </w:r>
          </w:p>
        </w:tc>
        <w:tc>
          <w:tcPr>
            <w:tcW w:w="850" w:type="dxa"/>
            <w:vAlign w:val="center"/>
          </w:tcPr>
          <w:p w:rsidR="00B65848" w:rsidRPr="00600B81" w:rsidRDefault="00B65848" w:rsidP="00D042EC">
            <w:pPr>
              <w:snapToGrid w:val="0"/>
              <w:jc w:val="center"/>
              <w:rPr>
                <w:rFonts w:ascii="Arial" w:hAnsi="Arial" w:cs="Arial"/>
                <w:bCs/>
                <w:sz w:val="22"/>
              </w:rPr>
            </w:pPr>
            <w:r>
              <w:rPr>
                <w:rFonts w:ascii="Arial" w:hAnsi="Arial" w:cs="Arial"/>
                <w:bCs/>
                <w:sz w:val="22"/>
              </w:rPr>
              <w:t>1</w:t>
            </w:r>
          </w:p>
        </w:tc>
        <w:tc>
          <w:tcPr>
            <w:tcW w:w="851" w:type="dxa"/>
            <w:vAlign w:val="center"/>
          </w:tcPr>
          <w:p w:rsidR="00B65848" w:rsidRPr="00600B81" w:rsidRDefault="00B65848" w:rsidP="00D042EC">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A22B50">
            <w:pPr>
              <w:pStyle w:val="Rejstk"/>
              <w:suppressLineNumbers w:val="0"/>
              <w:snapToGrid w:val="0"/>
              <w:rPr>
                <w:rFonts w:cs="Arial"/>
                <w:bCs/>
              </w:rPr>
            </w:pPr>
            <w:r>
              <w:rPr>
                <w:rFonts w:cs="Arial"/>
                <w:bCs/>
              </w:rPr>
              <w:t>Technické specifikace PC</w:t>
            </w:r>
          </w:p>
        </w:tc>
        <w:tc>
          <w:tcPr>
            <w:tcW w:w="851" w:type="dxa"/>
            <w:vAlign w:val="center"/>
          </w:tcPr>
          <w:p w:rsidR="00A22B50" w:rsidRPr="00600B81" w:rsidRDefault="00A22B50" w:rsidP="00D042EC">
            <w:pPr>
              <w:snapToGrid w:val="0"/>
              <w:jc w:val="center"/>
              <w:rPr>
                <w:rFonts w:ascii="Arial" w:hAnsi="Arial" w:cs="Arial"/>
                <w:bCs/>
                <w:sz w:val="22"/>
              </w:rPr>
            </w:pPr>
            <w:r>
              <w:rPr>
                <w:rFonts w:ascii="Arial" w:hAnsi="Arial" w:cs="Arial"/>
                <w:bCs/>
                <w:sz w:val="22"/>
              </w:rPr>
              <w:t>1</w:t>
            </w:r>
          </w:p>
        </w:tc>
        <w:tc>
          <w:tcPr>
            <w:tcW w:w="850" w:type="dxa"/>
            <w:vAlign w:val="center"/>
          </w:tcPr>
          <w:p w:rsidR="00A22B50" w:rsidRPr="00600B81" w:rsidRDefault="00A22B50" w:rsidP="00D042EC">
            <w:pPr>
              <w:snapToGrid w:val="0"/>
              <w:jc w:val="center"/>
              <w:rPr>
                <w:rFonts w:ascii="Arial" w:hAnsi="Arial" w:cs="Arial"/>
                <w:bCs/>
                <w:sz w:val="22"/>
              </w:rPr>
            </w:pPr>
            <w:r>
              <w:rPr>
                <w:rFonts w:ascii="Arial" w:hAnsi="Arial" w:cs="Arial"/>
                <w:bCs/>
                <w:sz w:val="22"/>
              </w:rPr>
              <w:t>1</w:t>
            </w:r>
          </w:p>
        </w:tc>
        <w:tc>
          <w:tcPr>
            <w:tcW w:w="851" w:type="dxa"/>
            <w:vAlign w:val="center"/>
          </w:tcPr>
          <w:p w:rsidR="00A22B50" w:rsidRPr="00600B81" w:rsidRDefault="00A22B50" w:rsidP="00D042EC">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3715D8">
            <w:pPr>
              <w:pStyle w:val="Rejstk"/>
              <w:suppressLineNumbers w:val="0"/>
              <w:snapToGrid w:val="0"/>
              <w:rPr>
                <w:rFonts w:cs="Arial"/>
                <w:bCs/>
              </w:rPr>
            </w:pPr>
            <w:r>
              <w:rPr>
                <w:rFonts w:cs="Arial"/>
                <w:bCs/>
              </w:rPr>
              <w:t>Technické specifikace CCTV</w:t>
            </w:r>
          </w:p>
        </w:tc>
        <w:tc>
          <w:tcPr>
            <w:tcW w:w="851" w:type="dxa"/>
            <w:vAlign w:val="center"/>
          </w:tcPr>
          <w:p w:rsidR="00A22B50" w:rsidRPr="00600B81" w:rsidRDefault="00A22B50" w:rsidP="00611A16">
            <w:pPr>
              <w:snapToGrid w:val="0"/>
              <w:jc w:val="center"/>
              <w:rPr>
                <w:rFonts w:ascii="Arial" w:hAnsi="Arial" w:cs="Arial"/>
                <w:bCs/>
                <w:sz w:val="22"/>
              </w:rPr>
            </w:pPr>
            <w:r>
              <w:rPr>
                <w:rFonts w:ascii="Arial" w:hAnsi="Arial" w:cs="Arial"/>
                <w:bCs/>
                <w:sz w:val="22"/>
              </w:rPr>
              <w:t>2</w:t>
            </w:r>
          </w:p>
        </w:tc>
        <w:tc>
          <w:tcPr>
            <w:tcW w:w="850" w:type="dxa"/>
            <w:vAlign w:val="center"/>
          </w:tcPr>
          <w:p w:rsidR="00A22B50" w:rsidRPr="00600B81" w:rsidRDefault="00A22B50" w:rsidP="00611A16">
            <w:pPr>
              <w:snapToGrid w:val="0"/>
              <w:jc w:val="center"/>
              <w:rPr>
                <w:rFonts w:ascii="Arial" w:hAnsi="Arial" w:cs="Arial"/>
                <w:bCs/>
                <w:sz w:val="22"/>
              </w:rPr>
            </w:pPr>
            <w:r>
              <w:rPr>
                <w:rFonts w:ascii="Arial" w:hAnsi="Arial" w:cs="Arial"/>
                <w:bCs/>
                <w:sz w:val="22"/>
              </w:rPr>
              <w:t>2</w:t>
            </w:r>
          </w:p>
        </w:tc>
        <w:tc>
          <w:tcPr>
            <w:tcW w:w="851" w:type="dxa"/>
            <w:vAlign w:val="center"/>
          </w:tcPr>
          <w:p w:rsidR="00A22B50" w:rsidRPr="00600B81" w:rsidRDefault="00A22B50" w:rsidP="00600B81">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3715D8">
            <w:pPr>
              <w:pStyle w:val="Rejstk"/>
              <w:suppressLineNumbers w:val="0"/>
              <w:snapToGrid w:val="0"/>
              <w:rPr>
                <w:rFonts w:cs="Arial"/>
                <w:bCs/>
              </w:rPr>
            </w:pPr>
            <w:r>
              <w:rPr>
                <w:rFonts w:cs="Arial"/>
                <w:bCs/>
              </w:rPr>
              <w:t>Technické specifikace PZTS</w:t>
            </w:r>
          </w:p>
        </w:tc>
        <w:tc>
          <w:tcPr>
            <w:tcW w:w="851"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2</w:t>
            </w:r>
          </w:p>
        </w:tc>
        <w:tc>
          <w:tcPr>
            <w:tcW w:w="850"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2</w:t>
            </w:r>
          </w:p>
        </w:tc>
        <w:tc>
          <w:tcPr>
            <w:tcW w:w="851" w:type="dxa"/>
            <w:vAlign w:val="center"/>
          </w:tcPr>
          <w:p w:rsidR="00A22B50" w:rsidRPr="00600B81" w:rsidRDefault="00A22B50" w:rsidP="003715D8">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3715D8">
            <w:pPr>
              <w:pStyle w:val="Rejstk"/>
              <w:suppressLineNumbers w:val="0"/>
              <w:snapToGrid w:val="0"/>
              <w:rPr>
                <w:rFonts w:cs="Arial"/>
                <w:bCs/>
              </w:rPr>
            </w:pPr>
            <w:r>
              <w:rPr>
                <w:rFonts w:cs="Arial"/>
                <w:bCs/>
              </w:rPr>
              <w:t>Technické specifikace PDS</w:t>
            </w:r>
          </w:p>
        </w:tc>
        <w:tc>
          <w:tcPr>
            <w:tcW w:w="851"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1</w:t>
            </w:r>
          </w:p>
        </w:tc>
        <w:tc>
          <w:tcPr>
            <w:tcW w:w="850"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1</w:t>
            </w:r>
          </w:p>
        </w:tc>
        <w:tc>
          <w:tcPr>
            <w:tcW w:w="851" w:type="dxa"/>
            <w:vAlign w:val="center"/>
          </w:tcPr>
          <w:p w:rsidR="00A22B50" w:rsidRPr="00600B81" w:rsidRDefault="00A22B50" w:rsidP="003715D8">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282C94" w:rsidRDefault="00A22B50" w:rsidP="00E958DA">
            <w:pPr>
              <w:snapToGrid w:val="0"/>
              <w:ind w:firstLine="781"/>
              <w:rPr>
                <w:rFonts w:ascii="Arial" w:hAnsi="Arial" w:cs="Arial"/>
                <w:bCs/>
                <w:sz w:val="22"/>
              </w:rPr>
            </w:pPr>
            <w:r>
              <w:rPr>
                <w:rFonts w:ascii="Arial" w:hAnsi="Arial" w:cs="Arial"/>
                <w:bCs/>
                <w:sz w:val="22"/>
              </w:rPr>
              <w:t>Výkaz výměr</w:t>
            </w:r>
          </w:p>
        </w:tc>
        <w:tc>
          <w:tcPr>
            <w:tcW w:w="851" w:type="dxa"/>
            <w:vAlign w:val="center"/>
          </w:tcPr>
          <w:p w:rsidR="00A22B50" w:rsidRPr="004314DE" w:rsidRDefault="00A22B50" w:rsidP="00611A16">
            <w:pPr>
              <w:snapToGrid w:val="0"/>
              <w:jc w:val="center"/>
              <w:rPr>
                <w:rFonts w:ascii="Arial" w:hAnsi="Arial" w:cs="Arial"/>
                <w:bCs/>
                <w:color w:val="000000" w:themeColor="text1"/>
                <w:sz w:val="22"/>
              </w:rPr>
            </w:pPr>
            <w:r w:rsidRPr="004314DE">
              <w:rPr>
                <w:rFonts w:ascii="Arial" w:hAnsi="Arial" w:cs="Arial"/>
                <w:bCs/>
                <w:color w:val="000000" w:themeColor="text1"/>
                <w:sz w:val="22"/>
              </w:rPr>
              <w:t>7</w:t>
            </w:r>
          </w:p>
        </w:tc>
        <w:tc>
          <w:tcPr>
            <w:tcW w:w="850" w:type="dxa"/>
            <w:vAlign w:val="center"/>
          </w:tcPr>
          <w:p w:rsidR="00A22B50" w:rsidRPr="004314DE" w:rsidRDefault="00A22B50" w:rsidP="00611A16">
            <w:pPr>
              <w:snapToGrid w:val="0"/>
              <w:jc w:val="center"/>
              <w:rPr>
                <w:rFonts w:ascii="Arial" w:hAnsi="Arial" w:cs="Arial"/>
                <w:bCs/>
                <w:color w:val="000000" w:themeColor="text1"/>
                <w:sz w:val="22"/>
              </w:rPr>
            </w:pPr>
            <w:r w:rsidRPr="004314DE">
              <w:rPr>
                <w:rFonts w:ascii="Arial" w:hAnsi="Arial" w:cs="Arial"/>
                <w:bCs/>
                <w:color w:val="000000" w:themeColor="text1"/>
                <w:sz w:val="22"/>
              </w:rPr>
              <w:t>7</w:t>
            </w:r>
          </w:p>
        </w:tc>
        <w:tc>
          <w:tcPr>
            <w:tcW w:w="851" w:type="dxa"/>
            <w:vAlign w:val="center"/>
          </w:tcPr>
          <w:p w:rsidR="00A22B50" w:rsidRPr="004E01E7" w:rsidRDefault="00A22B50" w:rsidP="00611A16">
            <w:pPr>
              <w:snapToGrid w:val="0"/>
              <w:jc w:val="center"/>
              <w:rPr>
                <w:rFonts w:ascii="Arial" w:hAnsi="Arial" w:cs="Arial"/>
                <w:color w:val="FF0000"/>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2B7B3F" w:rsidRDefault="00A22B50" w:rsidP="00611A16">
            <w:pPr>
              <w:snapToGrid w:val="0"/>
              <w:rPr>
                <w:rFonts w:ascii="Arial" w:hAnsi="Arial" w:cs="Arial"/>
                <w:bCs/>
                <w:color w:val="FF0000"/>
                <w:sz w:val="22"/>
                <w:u w:val="single"/>
              </w:rPr>
            </w:pPr>
          </w:p>
        </w:tc>
        <w:tc>
          <w:tcPr>
            <w:tcW w:w="851" w:type="dxa"/>
            <w:vAlign w:val="center"/>
          </w:tcPr>
          <w:p w:rsidR="00A22B50" w:rsidRPr="004E01E7" w:rsidRDefault="00A22B50" w:rsidP="00611A16">
            <w:pPr>
              <w:snapToGrid w:val="0"/>
              <w:jc w:val="center"/>
              <w:rPr>
                <w:rFonts w:ascii="Arial" w:hAnsi="Arial" w:cs="Arial"/>
                <w:bCs/>
                <w:color w:val="FF0000"/>
                <w:sz w:val="22"/>
              </w:rPr>
            </w:pPr>
          </w:p>
        </w:tc>
        <w:tc>
          <w:tcPr>
            <w:tcW w:w="850" w:type="dxa"/>
            <w:vAlign w:val="center"/>
          </w:tcPr>
          <w:p w:rsidR="00A22B50" w:rsidRPr="004E01E7" w:rsidRDefault="00A22B50" w:rsidP="00611A16">
            <w:pPr>
              <w:snapToGrid w:val="0"/>
              <w:jc w:val="center"/>
              <w:rPr>
                <w:rFonts w:ascii="Arial" w:hAnsi="Arial" w:cs="Arial"/>
                <w:bCs/>
                <w:color w:val="FF0000"/>
                <w:sz w:val="22"/>
              </w:rPr>
            </w:pPr>
          </w:p>
        </w:tc>
        <w:tc>
          <w:tcPr>
            <w:tcW w:w="851" w:type="dxa"/>
            <w:vAlign w:val="center"/>
          </w:tcPr>
          <w:p w:rsidR="00A22B50" w:rsidRPr="004E01E7" w:rsidRDefault="00A22B50" w:rsidP="00611A16">
            <w:pPr>
              <w:snapToGrid w:val="0"/>
              <w:jc w:val="center"/>
              <w:rPr>
                <w:rFonts w:ascii="Arial" w:hAnsi="Arial" w:cs="Arial"/>
                <w:color w:val="FF0000"/>
                <w:sz w:val="22"/>
              </w:rPr>
            </w:pPr>
          </w:p>
        </w:tc>
      </w:tr>
      <w:tr w:rsidR="00A22B50" w:rsidRPr="005B1F7A" w:rsidTr="00611A16">
        <w:trPr>
          <w:trHeight w:val="320"/>
        </w:trPr>
        <w:tc>
          <w:tcPr>
            <w:tcW w:w="1276" w:type="dxa"/>
            <w:vAlign w:val="center"/>
          </w:tcPr>
          <w:p w:rsidR="00A22B50" w:rsidRPr="005B1F7A" w:rsidRDefault="00A22B50" w:rsidP="00611A16">
            <w:pPr>
              <w:snapToGrid w:val="0"/>
              <w:ind w:right="213"/>
              <w:jc w:val="center"/>
              <w:rPr>
                <w:rFonts w:ascii="Arial" w:hAnsi="Arial" w:cs="Arial"/>
                <w:sz w:val="22"/>
              </w:rPr>
            </w:pPr>
          </w:p>
        </w:tc>
        <w:tc>
          <w:tcPr>
            <w:tcW w:w="5670" w:type="dxa"/>
            <w:vAlign w:val="center"/>
          </w:tcPr>
          <w:p w:rsidR="00A22B50" w:rsidRPr="005B1F7A" w:rsidRDefault="00A22B50" w:rsidP="00611A16">
            <w:pPr>
              <w:snapToGrid w:val="0"/>
              <w:rPr>
                <w:rFonts w:ascii="Arial" w:hAnsi="Arial" w:cs="Arial"/>
                <w:bCs/>
                <w:sz w:val="22"/>
                <w:u w:val="single"/>
              </w:rPr>
            </w:pPr>
            <w:r w:rsidRPr="005B1F7A">
              <w:rPr>
                <w:rFonts w:ascii="Arial" w:hAnsi="Arial" w:cs="Arial"/>
                <w:bCs/>
                <w:sz w:val="22"/>
                <w:u w:val="single"/>
              </w:rPr>
              <w:t>Výkresová část:</w:t>
            </w:r>
          </w:p>
        </w:tc>
        <w:tc>
          <w:tcPr>
            <w:tcW w:w="851" w:type="dxa"/>
            <w:vAlign w:val="center"/>
          </w:tcPr>
          <w:p w:rsidR="00A22B50" w:rsidRPr="004E01E7" w:rsidRDefault="00A22B50" w:rsidP="00611A16">
            <w:pPr>
              <w:snapToGrid w:val="0"/>
              <w:jc w:val="center"/>
              <w:rPr>
                <w:rFonts w:ascii="Arial" w:hAnsi="Arial" w:cs="Arial"/>
                <w:bCs/>
                <w:sz w:val="22"/>
              </w:rPr>
            </w:pPr>
          </w:p>
        </w:tc>
        <w:tc>
          <w:tcPr>
            <w:tcW w:w="850" w:type="dxa"/>
            <w:vAlign w:val="center"/>
          </w:tcPr>
          <w:p w:rsidR="00A22B50" w:rsidRPr="004E01E7" w:rsidRDefault="00A22B50" w:rsidP="00611A16">
            <w:pPr>
              <w:snapToGrid w:val="0"/>
              <w:jc w:val="center"/>
              <w:rPr>
                <w:rFonts w:ascii="Arial" w:hAnsi="Arial" w:cs="Arial"/>
                <w:bCs/>
                <w:sz w:val="22"/>
              </w:rPr>
            </w:pPr>
          </w:p>
        </w:tc>
        <w:tc>
          <w:tcPr>
            <w:tcW w:w="851" w:type="dxa"/>
            <w:vAlign w:val="center"/>
          </w:tcPr>
          <w:p w:rsidR="00A22B50" w:rsidRPr="004E01E7" w:rsidRDefault="00A22B50" w:rsidP="00611A16">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C1529D" w:rsidRDefault="00A22B50" w:rsidP="00611A16">
            <w:pPr>
              <w:snapToGrid w:val="0"/>
              <w:ind w:right="213"/>
              <w:jc w:val="center"/>
              <w:rPr>
                <w:rFonts w:ascii="Arial" w:hAnsi="Arial" w:cs="Arial"/>
                <w:sz w:val="22"/>
              </w:rPr>
            </w:pPr>
            <w:r w:rsidRPr="00C1529D">
              <w:rPr>
                <w:rFonts w:ascii="Arial" w:hAnsi="Arial" w:cs="Arial"/>
                <w:sz w:val="22"/>
              </w:rPr>
              <w:t>01</w:t>
            </w:r>
          </w:p>
        </w:tc>
        <w:tc>
          <w:tcPr>
            <w:tcW w:w="5670" w:type="dxa"/>
            <w:vAlign w:val="center"/>
          </w:tcPr>
          <w:p w:rsidR="00A22B50" w:rsidRPr="001F7FA6" w:rsidRDefault="00A22B50" w:rsidP="00611A16">
            <w:pPr>
              <w:pStyle w:val="Rejstk"/>
              <w:suppressLineNumbers w:val="0"/>
              <w:snapToGrid w:val="0"/>
              <w:rPr>
                <w:rFonts w:cs="Arial"/>
                <w:bCs/>
              </w:rPr>
            </w:pPr>
            <w:r w:rsidRPr="001F7FA6">
              <w:rPr>
                <w:rFonts w:cs="Arial"/>
                <w:bCs/>
              </w:rPr>
              <w:t>Blokové schéma</w:t>
            </w:r>
          </w:p>
        </w:tc>
        <w:tc>
          <w:tcPr>
            <w:tcW w:w="851" w:type="dxa"/>
            <w:vAlign w:val="center"/>
          </w:tcPr>
          <w:p w:rsidR="00A22B50" w:rsidRPr="001F7FA6" w:rsidRDefault="00A22B50" w:rsidP="00611A16">
            <w:pPr>
              <w:snapToGrid w:val="0"/>
              <w:jc w:val="center"/>
              <w:rPr>
                <w:rFonts w:ascii="Arial" w:hAnsi="Arial" w:cs="Arial"/>
                <w:bCs/>
                <w:sz w:val="22"/>
              </w:rPr>
            </w:pPr>
            <w:r w:rsidRPr="001F7FA6">
              <w:rPr>
                <w:rFonts w:ascii="Arial" w:hAnsi="Arial" w:cs="Arial"/>
                <w:bCs/>
                <w:sz w:val="22"/>
              </w:rPr>
              <w:t>1</w:t>
            </w:r>
          </w:p>
        </w:tc>
        <w:tc>
          <w:tcPr>
            <w:tcW w:w="850" w:type="dxa"/>
            <w:vAlign w:val="center"/>
          </w:tcPr>
          <w:p w:rsidR="00A22B50" w:rsidRPr="001F7FA6" w:rsidRDefault="00A22B50" w:rsidP="00611A16">
            <w:pPr>
              <w:jc w:val="center"/>
              <w:rPr>
                <w:rFonts w:ascii="Arial" w:hAnsi="Arial" w:cs="Arial"/>
                <w:sz w:val="22"/>
              </w:rPr>
            </w:pPr>
            <w:r w:rsidRPr="001F7FA6">
              <w:rPr>
                <w:rFonts w:ascii="Arial" w:hAnsi="Arial" w:cs="Arial"/>
                <w:bCs/>
                <w:sz w:val="22"/>
              </w:rPr>
              <w:t>8</w:t>
            </w:r>
          </w:p>
        </w:tc>
        <w:tc>
          <w:tcPr>
            <w:tcW w:w="851" w:type="dxa"/>
            <w:vAlign w:val="center"/>
          </w:tcPr>
          <w:p w:rsidR="00A22B50" w:rsidRPr="004E01E7" w:rsidRDefault="00A22B50" w:rsidP="00611A16">
            <w:pPr>
              <w:snapToGrid w:val="0"/>
              <w:jc w:val="center"/>
              <w:rPr>
                <w:rFonts w:ascii="Arial" w:hAnsi="Arial" w:cs="Arial"/>
                <w:color w:val="FF0000"/>
                <w:sz w:val="22"/>
              </w:rPr>
            </w:pPr>
          </w:p>
        </w:tc>
      </w:tr>
      <w:tr w:rsidR="00A22B50" w:rsidRPr="002B7B3F" w:rsidTr="00611A16">
        <w:trPr>
          <w:trHeight w:val="320"/>
        </w:trPr>
        <w:tc>
          <w:tcPr>
            <w:tcW w:w="1276" w:type="dxa"/>
            <w:shd w:val="clear" w:color="auto" w:fill="FFFFFF"/>
            <w:vAlign w:val="center"/>
          </w:tcPr>
          <w:p w:rsidR="00A22B50" w:rsidRPr="00C1529D" w:rsidRDefault="00A22B50" w:rsidP="00611A16">
            <w:pPr>
              <w:snapToGrid w:val="0"/>
              <w:ind w:right="213"/>
              <w:jc w:val="center"/>
              <w:rPr>
                <w:rFonts w:ascii="Arial" w:hAnsi="Arial" w:cs="Arial"/>
                <w:sz w:val="22"/>
              </w:rPr>
            </w:pPr>
            <w:r w:rsidRPr="00C1529D">
              <w:rPr>
                <w:rFonts w:ascii="Arial" w:hAnsi="Arial" w:cs="Arial"/>
                <w:sz w:val="22"/>
              </w:rPr>
              <w:t>02</w:t>
            </w:r>
          </w:p>
        </w:tc>
        <w:tc>
          <w:tcPr>
            <w:tcW w:w="5670" w:type="dxa"/>
            <w:shd w:val="clear" w:color="auto" w:fill="FFFFFF"/>
            <w:vAlign w:val="center"/>
          </w:tcPr>
          <w:p w:rsidR="00A22B50" w:rsidRPr="001F7FA6" w:rsidRDefault="00A22B50" w:rsidP="00611A16">
            <w:pPr>
              <w:pStyle w:val="Rejstk"/>
              <w:suppressLineNumbers w:val="0"/>
              <w:snapToGrid w:val="0"/>
              <w:rPr>
                <w:rFonts w:cs="Arial"/>
                <w:bCs/>
              </w:rPr>
            </w:pPr>
            <w:r>
              <w:rPr>
                <w:rFonts w:cs="Arial"/>
                <w:bCs/>
              </w:rPr>
              <w:t>Situace - nový stav</w:t>
            </w:r>
          </w:p>
        </w:tc>
        <w:tc>
          <w:tcPr>
            <w:tcW w:w="851" w:type="dxa"/>
            <w:shd w:val="clear" w:color="auto" w:fill="FFFFFF"/>
            <w:vAlign w:val="center"/>
          </w:tcPr>
          <w:p w:rsidR="00A22B50" w:rsidRPr="001F7FA6" w:rsidRDefault="00A22B50" w:rsidP="00611A16">
            <w:pPr>
              <w:snapToGrid w:val="0"/>
              <w:jc w:val="center"/>
              <w:rPr>
                <w:rFonts w:ascii="Arial" w:hAnsi="Arial" w:cs="Arial"/>
                <w:bCs/>
                <w:sz w:val="22"/>
              </w:rPr>
            </w:pPr>
            <w:r w:rsidRPr="001F7FA6">
              <w:rPr>
                <w:rFonts w:ascii="Arial" w:hAnsi="Arial" w:cs="Arial"/>
                <w:bCs/>
                <w:sz w:val="22"/>
              </w:rPr>
              <w:t>1</w:t>
            </w:r>
          </w:p>
        </w:tc>
        <w:tc>
          <w:tcPr>
            <w:tcW w:w="850" w:type="dxa"/>
            <w:shd w:val="clear" w:color="auto" w:fill="FFFFFF"/>
            <w:vAlign w:val="center"/>
          </w:tcPr>
          <w:p w:rsidR="00A22B50" w:rsidRPr="001F7FA6" w:rsidRDefault="00A22B50" w:rsidP="00611A16">
            <w:pPr>
              <w:jc w:val="center"/>
              <w:rPr>
                <w:rFonts w:ascii="Arial" w:hAnsi="Arial" w:cs="Arial"/>
                <w:sz w:val="22"/>
              </w:rPr>
            </w:pPr>
            <w:r>
              <w:rPr>
                <w:rFonts w:ascii="Arial" w:hAnsi="Arial" w:cs="Arial"/>
                <w:bCs/>
                <w:sz w:val="22"/>
              </w:rPr>
              <w:t>21</w:t>
            </w: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03</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Situace - trasy</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21</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04</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Oplocení - detail umístění - pohled "A"</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3</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05</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Oplocení - detail umístění - pohled "B"</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06</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7 - 1.pp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4</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07</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Budova 7 - 1.np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4</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08</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Budova 7 - 2.np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8F4F0D" w:rsidP="00611A16">
            <w:pPr>
              <w:jc w:val="center"/>
              <w:rPr>
                <w:rFonts w:ascii="Arial" w:hAnsi="Arial" w:cs="Arial"/>
                <w:sz w:val="22"/>
              </w:rPr>
            </w:pPr>
            <w:r>
              <w:rPr>
                <w:rFonts w:ascii="Arial" w:hAnsi="Arial" w:cs="Arial"/>
                <w:sz w:val="22"/>
              </w:rPr>
              <w:t>3</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09</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Budova 7 - 3.np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8F4F0D" w:rsidP="00611A16">
            <w:pPr>
              <w:jc w:val="center"/>
              <w:rPr>
                <w:rFonts w:ascii="Arial" w:hAnsi="Arial" w:cs="Arial"/>
                <w:sz w:val="22"/>
              </w:rPr>
            </w:pPr>
            <w:r>
              <w:rPr>
                <w:rFonts w:ascii="Arial" w:hAnsi="Arial" w:cs="Arial"/>
                <w:sz w:val="22"/>
              </w:rPr>
              <w:t>3</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10</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7 - 1.np - velín</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11</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9 - 1.np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12</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9 - detail umístění PDS</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3553B0">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Pr="00321309" w:rsidRDefault="00A22B50" w:rsidP="00611A16">
            <w:pPr>
              <w:snapToGrid w:val="0"/>
              <w:ind w:right="213"/>
              <w:jc w:val="center"/>
              <w:rPr>
                <w:rFonts w:ascii="Arial" w:hAnsi="Arial" w:cs="Arial"/>
                <w:bCs/>
                <w:sz w:val="22"/>
              </w:rPr>
            </w:pPr>
            <w:r>
              <w:rPr>
                <w:rFonts w:ascii="Arial" w:hAnsi="Arial" w:cs="Arial"/>
                <w:bCs/>
                <w:sz w:val="22"/>
              </w:rPr>
              <w:t>31</w:t>
            </w:r>
          </w:p>
        </w:tc>
        <w:tc>
          <w:tcPr>
            <w:tcW w:w="5670" w:type="dxa"/>
            <w:shd w:val="clear" w:color="auto" w:fill="FFFFFF"/>
            <w:vAlign w:val="center"/>
          </w:tcPr>
          <w:p w:rsidR="00A22B50" w:rsidRPr="001F7FA6" w:rsidRDefault="00A22B50" w:rsidP="00611A16">
            <w:pPr>
              <w:pStyle w:val="Rejstk"/>
              <w:suppressLineNumbers w:val="0"/>
              <w:snapToGrid w:val="0"/>
              <w:rPr>
                <w:rFonts w:cs="Arial"/>
                <w:bCs/>
              </w:rPr>
            </w:pPr>
            <w:r>
              <w:rPr>
                <w:rFonts w:cs="Arial"/>
                <w:bCs/>
              </w:rPr>
              <w:t>Datové rozvaděče - polohopis</w:t>
            </w:r>
          </w:p>
        </w:tc>
        <w:tc>
          <w:tcPr>
            <w:tcW w:w="851" w:type="dxa"/>
            <w:shd w:val="clear" w:color="auto" w:fill="FFFFFF"/>
            <w:vAlign w:val="center"/>
          </w:tcPr>
          <w:p w:rsidR="00A22B50" w:rsidRPr="001F7FA6"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Pr="001F7FA6"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321309" w:rsidRDefault="00A22B50" w:rsidP="00611A16">
            <w:pPr>
              <w:snapToGrid w:val="0"/>
              <w:ind w:right="213"/>
              <w:jc w:val="center"/>
              <w:rPr>
                <w:rFonts w:ascii="Arial" w:hAnsi="Arial" w:cs="Arial"/>
                <w:bCs/>
                <w:sz w:val="22"/>
              </w:rPr>
            </w:pPr>
          </w:p>
        </w:tc>
        <w:tc>
          <w:tcPr>
            <w:tcW w:w="5670" w:type="dxa"/>
            <w:shd w:val="clear" w:color="auto" w:fill="FFFFFF"/>
            <w:vAlign w:val="center"/>
          </w:tcPr>
          <w:p w:rsidR="00A22B50" w:rsidRPr="00712F33" w:rsidRDefault="00A22B50" w:rsidP="00611A16">
            <w:pPr>
              <w:pStyle w:val="Rejstk"/>
              <w:suppressLineNumbers w:val="0"/>
              <w:snapToGrid w:val="0"/>
              <w:rPr>
                <w:rFonts w:cs="Arial"/>
                <w:bCs/>
              </w:rPr>
            </w:pPr>
          </w:p>
        </w:tc>
        <w:tc>
          <w:tcPr>
            <w:tcW w:w="851" w:type="dxa"/>
            <w:shd w:val="clear" w:color="auto" w:fill="FFFFFF"/>
            <w:vAlign w:val="center"/>
          </w:tcPr>
          <w:p w:rsidR="00A22B50" w:rsidRPr="004E01E7" w:rsidRDefault="00A22B50" w:rsidP="00611A16">
            <w:pPr>
              <w:snapToGrid w:val="0"/>
              <w:jc w:val="center"/>
              <w:rPr>
                <w:rFonts w:ascii="Arial" w:hAnsi="Arial" w:cs="Arial"/>
                <w:bCs/>
                <w:sz w:val="22"/>
              </w:rPr>
            </w:pPr>
          </w:p>
        </w:tc>
        <w:tc>
          <w:tcPr>
            <w:tcW w:w="850" w:type="dxa"/>
            <w:shd w:val="clear" w:color="auto" w:fill="FFFFFF"/>
            <w:vAlign w:val="center"/>
          </w:tcPr>
          <w:p w:rsidR="00A22B50" w:rsidRPr="004E01E7" w:rsidRDefault="00A22B50" w:rsidP="00611A16">
            <w:pPr>
              <w:jc w:val="center"/>
              <w:rPr>
                <w:rFonts w:ascii="Arial" w:hAnsi="Arial" w:cs="Arial"/>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B6764F" w:rsidRDefault="00A22B50" w:rsidP="00611A16">
            <w:pPr>
              <w:snapToGrid w:val="0"/>
              <w:ind w:right="213"/>
              <w:jc w:val="center"/>
              <w:rPr>
                <w:rFonts w:ascii="Arial" w:hAnsi="Arial" w:cs="Arial"/>
                <w:bCs/>
                <w:sz w:val="22"/>
                <w:highlight w:val="yellow"/>
              </w:rPr>
            </w:pPr>
          </w:p>
        </w:tc>
        <w:tc>
          <w:tcPr>
            <w:tcW w:w="5670" w:type="dxa"/>
            <w:shd w:val="clear" w:color="auto" w:fill="FFFFFF"/>
            <w:vAlign w:val="center"/>
          </w:tcPr>
          <w:p w:rsidR="00A22B50" w:rsidRPr="00B6764F" w:rsidRDefault="00A22B50" w:rsidP="00611A16">
            <w:pPr>
              <w:pStyle w:val="Rejstk"/>
              <w:suppressLineNumbers w:val="0"/>
              <w:snapToGrid w:val="0"/>
              <w:rPr>
                <w:rFonts w:cs="Arial"/>
                <w:bCs/>
                <w:highlight w:val="yellow"/>
              </w:rPr>
            </w:pPr>
          </w:p>
        </w:tc>
        <w:tc>
          <w:tcPr>
            <w:tcW w:w="851" w:type="dxa"/>
            <w:shd w:val="clear" w:color="auto" w:fill="FFFFFF"/>
            <w:vAlign w:val="center"/>
          </w:tcPr>
          <w:p w:rsidR="00A22B50" w:rsidRPr="004E01E7" w:rsidRDefault="00A22B50" w:rsidP="00611A16">
            <w:pPr>
              <w:snapToGrid w:val="0"/>
              <w:jc w:val="center"/>
              <w:rPr>
                <w:rFonts w:ascii="Arial" w:hAnsi="Arial" w:cs="Arial"/>
                <w:bCs/>
                <w:sz w:val="22"/>
              </w:rPr>
            </w:pPr>
          </w:p>
        </w:tc>
        <w:tc>
          <w:tcPr>
            <w:tcW w:w="850" w:type="dxa"/>
            <w:shd w:val="clear" w:color="auto" w:fill="FFFFFF"/>
            <w:vAlign w:val="center"/>
          </w:tcPr>
          <w:p w:rsidR="00A22B50" w:rsidRPr="004E01E7" w:rsidRDefault="00A22B50" w:rsidP="00611A16">
            <w:pPr>
              <w:jc w:val="center"/>
              <w:rPr>
                <w:rFonts w:ascii="Arial" w:hAnsi="Arial" w:cs="Arial"/>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B6764F" w:rsidRDefault="00A22B50" w:rsidP="00611A16">
            <w:pPr>
              <w:snapToGrid w:val="0"/>
              <w:ind w:right="213"/>
              <w:jc w:val="center"/>
              <w:rPr>
                <w:rFonts w:ascii="Arial" w:hAnsi="Arial" w:cs="Arial"/>
                <w:bCs/>
                <w:sz w:val="22"/>
                <w:highlight w:val="yellow"/>
              </w:rPr>
            </w:pPr>
          </w:p>
        </w:tc>
        <w:tc>
          <w:tcPr>
            <w:tcW w:w="5670" w:type="dxa"/>
            <w:shd w:val="clear" w:color="auto" w:fill="FFFFFF"/>
            <w:vAlign w:val="center"/>
          </w:tcPr>
          <w:p w:rsidR="00A22B50" w:rsidRPr="00B6764F" w:rsidRDefault="00A22B50" w:rsidP="00611A16">
            <w:pPr>
              <w:snapToGrid w:val="0"/>
              <w:rPr>
                <w:rFonts w:ascii="Arial" w:hAnsi="Arial" w:cs="Arial"/>
                <w:bCs/>
                <w:sz w:val="22"/>
                <w:highlight w:val="yellow"/>
              </w:rPr>
            </w:pPr>
          </w:p>
        </w:tc>
        <w:tc>
          <w:tcPr>
            <w:tcW w:w="851" w:type="dxa"/>
            <w:shd w:val="clear" w:color="auto" w:fill="FFFFFF"/>
            <w:vAlign w:val="center"/>
          </w:tcPr>
          <w:p w:rsidR="00A22B50" w:rsidRPr="004E01E7" w:rsidRDefault="00A22B50" w:rsidP="00611A16">
            <w:pPr>
              <w:snapToGrid w:val="0"/>
              <w:jc w:val="center"/>
              <w:rPr>
                <w:rFonts w:ascii="Arial" w:hAnsi="Arial" w:cs="Arial"/>
                <w:bCs/>
                <w:sz w:val="22"/>
              </w:rPr>
            </w:pPr>
          </w:p>
        </w:tc>
        <w:tc>
          <w:tcPr>
            <w:tcW w:w="850" w:type="dxa"/>
            <w:shd w:val="clear" w:color="auto" w:fill="FFFFFF"/>
            <w:vAlign w:val="center"/>
          </w:tcPr>
          <w:p w:rsidR="00A22B50" w:rsidRPr="004E01E7" w:rsidRDefault="00A22B50" w:rsidP="00611A16">
            <w:pPr>
              <w:jc w:val="center"/>
              <w:rPr>
                <w:rFonts w:ascii="Arial" w:hAnsi="Arial" w:cs="Arial"/>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B6764F" w:rsidRDefault="00A22B50" w:rsidP="00611A16">
            <w:pPr>
              <w:snapToGrid w:val="0"/>
              <w:ind w:right="213"/>
              <w:jc w:val="center"/>
              <w:rPr>
                <w:rFonts w:ascii="Arial" w:hAnsi="Arial" w:cs="Arial"/>
                <w:bCs/>
                <w:sz w:val="22"/>
                <w:highlight w:val="yellow"/>
              </w:rPr>
            </w:pPr>
          </w:p>
        </w:tc>
        <w:tc>
          <w:tcPr>
            <w:tcW w:w="5670" w:type="dxa"/>
            <w:shd w:val="clear" w:color="auto" w:fill="FFFFFF"/>
            <w:vAlign w:val="center"/>
          </w:tcPr>
          <w:p w:rsidR="00A22B50" w:rsidRPr="00B6764F" w:rsidRDefault="00A22B50" w:rsidP="00611A16">
            <w:pPr>
              <w:snapToGrid w:val="0"/>
              <w:rPr>
                <w:rFonts w:ascii="Arial" w:hAnsi="Arial" w:cs="Arial"/>
                <w:bCs/>
                <w:sz w:val="22"/>
                <w:highlight w:val="yellow"/>
              </w:rPr>
            </w:pPr>
          </w:p>
        </w:tc>
        <w:tc>
          <w:tcPr>
            <w:tcW w:w="851" w:type="dxa"/>
            <w:shd w:val="clear" w:color="auto" w:fill="FFFFFF"/>
            <w:vAlign w:val="center"/>
          </w:tcPr>
          <w:p w:rsidR="00A22B50" w:rsidRPr="004E01E7" w:rsidRDefault="00A22B50" w:rsidP="00611A16">
            <w:pPr>
              <w:snapToGrid w:val="0"/>
              <w:jc w:val="center"/>
              <w:rPr>
                <w:rFonts w:ascii="Arial" w:hAnsi="Arial" w:cs="Arial"/>
                <w:bCs/>
                <w:sz w:val="22"/>
              </w:rPr>
            </w:pPr>
          </w:p>
        </w:tc>
        <w:tc>
          <w:tcPr>
            <w:tcW w:w="850" w:type="dxa"/>
            <w:shd w:val="clear" w:color="auto" w:fill="FFFFFF"/>
            <w:vAlign w:val="center"/>
          </w:tcPr>
          <w:p w:rsidR="00A22B50" w:rsidRPr="004E01E7" w:rsidRDefault="00A22B50" w:rsidP="00611A16">
            <w:pPr>
              <w:jc w:val="center"/>
              <w:rPr>
                <w:rFonts w:ascii="Arial" w:hAnsi="Arial" w:cs="Arial"/>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B6764F" w:rsidRDefault="00A22B50" w:rsidP="00611A16">
            <w:pPr>
              <w:snapToGrid w:val="0"/>
              <w:ind w:right="213"/>
              <w:jc w:val="center"/>
              <w:rPr>
                <w:rFonts w:ascii="Arial" w:hAnsi="Arial" w:cs="Arial"/>
                <w:bCs/>
                <w:sz w:val="22"/>
                <w:highlight w:val="yellow"/>
              </w:rPr>
            </w:pPr>
          </w:p>
        </w:tc>
        <w:tc>
          <w:tcPr>
            <w:tcW w:w="5670" w:type="dxa"/>
            <w:shd w:val="clear" w:color="auto" w:fill="FFFFFF"/>
            <w:vAlign w:val="center"/>
          </w:tcPr>
          <w:p w:rsidR="00A22B50" w:rsidRPr="00B6764F" w:rsidRDefault="00A22B50" w:rsidP="00611A16">
            <w:pPr>
              <w:pStyle w:val="Rejstk"/>
              <w:suppressLineNumbers w:val="0"/>
              <w:snapToGrid w:val="0"/>
              <w:rPr>
                <w:rFonts w:cs="Arial"/>
                <w:bCs/>
                <w:highlight w:val="yellow"/>
              </w:rPr>
            </w:pPr>
          </w:p>
        </w:tc>
        <w:tc>
          <w:tcPr>
            <w:tcW w:w="851" w:type="dxa"/>
            <w:shd w:val="clear" w:color="auto" w:fill="FFFFFF"/>
            <w:vAlign w:val="center"/>
          </w:tcPr>
          <w:p w:rsidR="00A22B50" w:rsidRPr="004E01E7" w:rsidRDefault="00A22B50" w:rsidP="00611A16">
            <w:pPr>
              <w:snapToGrid w:val="0"/>
              <w:jc w:val="center"/>
              <w:rPr>
                <w:rFonts w:ascii="Arial" w:hAnsi="Arial" w:cs="Arial"/>
                <w:bCs/>
                <w:sz w:val="22"/>
              </w:rPr>
            </w:pPr>
          </w:p>
        </w:tc>
        <w:tc>
          <w:tcPr>
            <w:tcW w:w="850" w:type="dxa"/>
            <w:shd w:val="clear" w:color="auto" w:fill="FFFFFF"/>
            <w:vAlign w:val="center"/>
          </w:tcPr>
          <w:p w:rsidR="00A22B50" w:rsidRPr="004E01E7" w:rsidRDefault="00A22B50" w:rsidP="00611A16">
            <w:pPr>
              <w:jc w:val="center"/>
              <w:rPr>
                <w:rFonts w:ascii="Arial" w:hAnsi="Arial" w:cs="Arial"/>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B6764F" w:rsidRDefault="00A22B50" w:rsidP="00611A16">
            <w:pPr>
              <w:snapToGrid w:val="0"/>
              <w:ind w:right="213"/>
              <w:jc w:val="center"/>
              <w:rPr>
                <w:rFonts w:ascii="Arial" w:hAnsi="Arial" w:cs="Arial"/>
                <w:bCs/>
                <w:sz w:val="22"/>
                <w:highlight w:val="yellow"/>
              </w:rPr>
            </w:pPr>
          </w:p>
        </w:tc>
        <w:tc>
          <w:tcPr>
            <w:tcW w:w="5670" w:type="dxa"/>
            <w:shd w:val="clear" w:color="auto" w:fill="FFFFFF"/>
            <w:vAlign w:val="center"/>
          </w:tcPr>
          <w:p w:rsidR="00A22B50" w:rsidRPr="00B6764F" w:rsidRDefault="00A22B50" w:rsidP="00611A16">
            <w:pPr>
              <w:snapToGrid w:val="0"/>
              <w:rPr>
                <w:rFonts w:ascii="Arial" w:hAnsi="Arial" w:cs="Arial"/>
                <w:bCs/>
                <w:sz w:val="22"/>
                <w:highlight w:val="yellow"/>
              </w:rPr>
            </w:pPr>
          </w:p>
        </w:tc>
        <w:tc>
          <w:tcPr>
            <w:tcW w:w="851" w:type="dxa"/>
            <w:shd w:val="clear" w:color="auto" w:fill="FFFFFF"/>
            <w:vAlign w:val="center"/>
          </w:tcPr>
          <w:p w:rsidR="00A22B50" w:rsidRPr="004E01E7" w:rsidRDefault="00A22B50" w:rsidP="00611A16">
            <w:pPr>
              <w:snapToGrid w:val="0"/>
              <w:jc w:val="center"/>
              <w:rPr>
                <w:rFonts w:ascii="Arial" w:hAnsi="Arial" w:cs="Arial"/>
                <w:bCs/>
                <w:sz w:val="22"/>
              </w:rPr>
            </w:pPr>
          </w:p>
        </w:tc>
        <w:tc>
          <w:tcPr>
            <w:tcW w:w="850" w:type="dxa"/>
            <w:shd w:val="clear" w:color="auto" w:fill="FFFFFF"/>
            <w:vAlign w:val="center"/>
          </w:tcPr>
          <w:p w:rsidR="00A22B50" w:rsidRPr="004E01E7" w:rsidRDefault="00A22B50" w:rsidP="00611A16">
            <w:pPr>
              <w:jc w:val="center"/>
              <w:rPr>
                <w:rFonts w:ascii="Arial" w:hAnsi="Arial" w:cs="Arial"/>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1E497D" w:rsidRDefault="00A22B50" w:rsidP="00611A16">
            <w:pPr>
              <w:snapToGrid w:val="0"/>
              <w:ind w:right="213"/>
              <w:jc w:val="center"/>
              <w:rPr>
                <w:rFonts w:ascii="Arial" w:hAnsi="Arial" w:cs="Arial"/>
                <w:bCs/>
                <w:sz w:val="22"/>
              </w:rPr>
            </w:pPr>
          </w:p>
        </w:tc>
        <w:tc>
          <w:tcPr>
            <w:tcW w:w="5670" w:type="dxa"/>
            <w:shd w:val="clear" w:color="auto" w:fill="FFFFFF"/>
            <w:vAlign w:val="center"/>
          </w:tcPr>
          <w:p w:rsidR="00A22B50" w:rsidRPr="001E497D" w:rsidRDefault="00A22B50" w:rsidP="00611A16">
            <w:pPr>
              <w:pStyle w:val="Rejstk"/>
              <w:suppressLineNumbers w:val="0"/>
              <w:snapToGrid w:val="0"/>
              <w:rPr>
                <w:rFonts w:cs="Arial"/>
                <w:bCs/>
              </w:rPr>
            </w:pPr>
          </w:p>
        </w:tc>
        <w:tc>
          <w:tcPr>
            <w:tcW w:w="851" w:type="dxa"/>
            <w:shd w:val="clear" w:color="auto" w:fill="FFFFFF"/>
            <w:vAlign w:val="center"/>
          </w:tcPr>
          <w:p w:rsidR="00A22B50" w:rsidRPr="004E01E7" w:rsidRDefault="00A22B50" w:rsidP="00611A16">
            <w:pPr>
              <w:snapToGrid w:val="0"/>
              <w:jc w:val="center"/>
              <w:rPr>
                <w:rFonts w:ascii="Arial" w:hAnsi="Arial" w:cs="Arial"/>
                <w:bCs/>
                <w:sz w:val="22"/>
              </w:rPr>
            </w:pPr>
          </w:p>
        </w:tc>
        <w:tc>
          <w:tcPr>
            <w:tcW w:w="850" w:type="dxa"/>
            <w:shd w:val="clear" w:color="auto" w:fill="FFFFFF"/>
          </w:tcPr>
          <w:p w:rsidR="00A22B50" w:rsidRPr="004E01E7" w:rsidRDefault="00A22B50" w:rsidP="00611A16">
            <w:pPr>
              <w:jc w:val="center"/>
              <w:rPr>
                <w:rFonts w:ascii="Arial" w:hAnsi="Arial" w:cs="Arial"/>
                <w:color w:val="FF0000"/>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1E497D" w:rsidRDefault="00A22B50" w:rsidP="00611A16">
            <w:pPr>
              <w:snapToGrid w:val="0"/>
              <w:ind w:right="213"/>
              <w:jc w:val="center"/>
              <w:rPr>
                <w:rFonts w:ascii="Arial" w:hAnsi="Arial" w:cs="Arial"/>
                <w:bCs/>
                <w:sz w:val="22"/>
              </w:rPr>
            </w:pPr>
          </w:p>
        </w:tc>
        <w:tc>
          <w:tcPr>
            <w:tcW w:w="5670" w:type="dxa"/>
            <w:shd w:val="clear" w:color="auto" w:fill="FFFFFF"/>
            <w:vAlign w:val="center"/>
          </w:tcPr>
          <w:p w:rsidR="00A22B50" w:rsidRPr="001E497D" w:rsidRDefault="00A22B50" w:rsidP="00611A16">
            <w:pPr>
              <w:snapToGrid w:val="0"/>
              <w:rPr>
                <w:rFonts w:ascii="Arial" w:hAnsi="Arial" w:cs="Arial"/>
                <w:bCs/>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Cs/>
                <w:color w:val="FF0000"/>
                <w:sz w:val="22"/>
              </w:rPr>
            </w:pPr>
          </w:p>
        </w:tc>
        <w:tc>
          <w:tcPr>
            <w:tcW w:w="850" w:type="dxa"/>
            <w:shd w:val="clear" w:color="auto" w:fill="FFFFFF"/>
          </w:tcPr>
          <w:p w:rsidR="00A22B50" w:rsidRPr="004E01E7" w:rsidRDefault="00A22B50" w:rsidP="00611A16">
            <w:pPr>
              <w:jc w:val="center"/>
              <w:rPr>
                <w:rFonts w:ascii="Arial" w:hAnsi="Arial" w:cs="Arial"/>
                <w:color w:val="FF0000"/>
                <w:sz w:val="22"/>
              </w:rPr>
            </w:pP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2B7B3F" w:rsidTr="00611A16">
        <w:trPr>
          <w:trHeight w:val="320"/>
        </w:trPr>
        <w:tc>
          <w:tcPr>
            <w:tcW w:w="1276" w:type="dxa"/>
            <w:shd w:val="clear" w:color="auto" w:fill="FFFFFF"/>
            <w:vAlign w:val="center"/>
          </w:tcPr>
          <w:p w:rsidR="00A22B50" w:rsidRPr="002B7B3F" w:rsidRDefault="00A22B50" w:rsidP="00611A16">
            <w:pPr>
              <w:snapToGrid w:val="0"/>
              <w:ind w:right="213"/>
              <w:jc w:val="center"/>
              <w:rPr>
                <w:rFonts w:ascii="Arial" w:hAnsi="Arial" w:cs="Arial"/>
                <w:b/>
                <w:color w:val="FF0000"/>
                <w:sz w:val="22"/>
              </w:rPr>
            </w:pPr>
          </w:p>
        </w:tc>
        <w:tc>
          <w:tcPr>
            <w:tcW w:w="5670" w:type="dxa"/>
            <w:shd w:val="clear" w:color="auto" w:fill="FFFFFF"/>
            <w:vAlign w:val="center"/>
          </w:tcPr>
          <w:p w:rsidR="00A22B50" w:rsidRPr="00647CE2" w:rsidRDefault="00A22B50" w:rsidP="00611A16">
            <w:pPr>
              <w:snapToGrid w:val="0"/>
              <w:jc w:val="right"/>
              <w:rPr>
                <w:rFonts w:ascii="Arial" w:hAnsi="Arial" w:cs="Arial"/>
                <w:b/>
                <w:sz w:val="22"/>
              </w:rPr>
            </w:pPr>
            <w:r w:rsidRPr="00647CE2">
              <w:rPr>
                <w:rFonts w:ascii="Arial" w:hAnsi="Arial" w:cs="Arial"/>
                <w:b/>
                <w:sz w:val="22"/>
              </w:rPr>
              <w:t>C E L K E M :</w:t>
            </w:r>
          </w:p>
        </w:tc>
        <w:tc>
          <w:tcPr>
            <w:tcW w:w="851" w:type="dxa"/>
            <w:shd w:val="clear" w:color="auto" w:fill="FFFFFF"/>
            <w:vAlign w:val="center"/>
          </w:tcPr>
          <w:p w:rsidR="00A22B50" w:rsidRPr="00600B81" w:rsidRDefault="008F4F0D" w:rsidP="00A22B50">
            <w:pPr>
              <w:snapToGrid w:val="0"/>
              <w:jc w:val="center"/>
              <w:rPr>
                <w:rFonts w:ascii="Arial" w:hAnsi="Arial" w:cs="Arial"/>
                <w:b/>
                <w:sz w:val="22"/>
              </w:rPr>
            </w:pPr>
            <w:r>
              <w:rPr>
                <w:rFonts w:ascii="Arial" w:hAnsi="Arial" w:cs="Arial"/>
                <w:b/>
                <w:sz w:val="22"/>
              </w:rPr>
              <w:t>50</w:t>
            </w:r>
          </w:p>
        </w:tc>
        <w:tc>
          <w:tcPr>
            <w:tcW w:w="850" w:type="dxa"/>
            <w:shd w:val="clear" w:color="auto" w:fill="FFFFFF"/>
            <w:vAlign w:val="center"/>
          </w:tcPr>
          <w:p w:rsidR="00A22B50" w:rsidRPr="00600B81" w:rsidRDefault="00A22B50" w:rsidP="008F4F0D">
            <w:pPr>
              <w:snapToGrid w:val="0"/>
              <w:jc w:val="center"/>
              <w:rPr>
                <w:rFonts w:ascii="Arial" w:hAnsi="Arial" w:cs="Arial"/>
                <w:b/>
                <w:sz w:val="22"/>
              </w:rPr>
            </w:pPr>
            <w:r w:rsidRPr="00600B81">
              <w:rPr>
                <w:rFonts w:ascii="Arial" w:hAnsi="Arial" w:cs="Arial"/>
                <w:b/>
                <w:sz w:val="22"/>
              </w:rPr>
              <w:t>1</w:t>
            </w:r>
            <w:r>
              <w:rPr>
                <w:rFonts w:ascii="Arial" w:hAnsi="Arial" w:cs="Arial"/>
                <w:b/>
                <w:sz w:val="22"/>
              </w:rPr>
              <w:t>1</w:t>
            </w:r>
            <w:r w:rsidR="008F4F0D">
              <w:rPr>
                <w:rFonts w:ascii="Arial" w:hAnsi="Arial" w:cs="Arial"/>
                <w:b/>
                <w:sz w:val="22"/>
              </w:rPr>
              <w:t>4</w:t>
            </w: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bl>
    <w:p w:rsidR="009C1B14" w:rsidRPr="002B7B3F" w:rsidRDefault="009C1B14" w:rsidP="009C1B14">
      <w:pPr>
        <w:pStyle w:val="Rejstk"/>
        <w:suppressLineNumbers w:val="0"/>
        <w:rPr>
          <w:rFonts w:cs="Arial"/>
          <w:color w:val="FF0000"/>
        </w:rPr>
      </w:pPr>
    </w:p>
    <w:p w:rsidR="009C1B14" w:rsidRDefault="009C1B14" w:rsidP="00C40996">
      <w:pPr>
        <w:outlineLvl w:val="0"/>
        <w:rPr>
          <w:rFonts w:ascii="Arial" w:hAnsi="Arial" w:cs="Arial"/>
          <w:sz w:val="32"/>
          <w:szCs w:val="32"/>
        </w:rPr>
      </w:pPr>
    </w:p>
    <w:p w:rsidR="009C1B14" w:rsidRDefault="009C1B14" w:rsidP="00C40996">
      <w:pPr>
        <w:outlineLvl w:val="0"/>
        <w:rPr>
          <w:rFonts w:ascii="Arial" w:hAnsi="Arial" w:cs="Arial"/>
          <w:sz w:val="32"/>
          <w:szCs w:val="32"/>
        </w:rPr>
      </w:pPr>
    </w:p>
    <w:p w:rsidR="00521FA7" w:rsidRPr="00F30C73" w:rsidRDefault="006E4B15" w:rsidP="00C40996">
      <w:pPr>
        <w:outlineLvl w:val="0"/>
        <w:rPr>
          <w:rFonts w:ascii="Arial" w:hAnsi="Arial" w:cs="Arial"/>
          <w:sz w:val="32"/>
          <w:szCs w:val="32"/>
        </w:rPr>
      </w:pPr>
      <w:r>
        <w:rPr>
          <w:rFonts w:ascii="Arial" w:hAnsi="Arial" w:cs="Arial"/>
          <w:sz w:val="32"/>
          <w:szCs w:val="32"/>
        </w:rPr>
        <w:t>A</w:t>
      </w:r>
      <w:r w:rsidR="00F30C73">
        <w:rPr>
          <w:rFonts w:ascii="Arial" w:hAnsi="Arial" w:cs="Arial"/>
          <w:sz w:val="32"/>
          <w:szCs w:val="32"/>
        </w:rPr>
        <w:t>.1</w:t>
      </w:r>
      <w:r w:rsidR="00F30C73">
        <w:rPr>
          <w:rFonts w:ascii="Arial" w:hAnsi="Arial" w:cs="Arial"/>
          <w:sz w:val="32"/>
          <w:szCs w:val="32"/>
        </w:rPr>
        <w:tab/>
      </w:r>
      <w:r w:rsidR="00303A15" w:rsidRPr="00F30C73">
        <w:rPr>
          <w:rFonts w:ascii="Arial" w:hAnsi="Arial" w:cs="Arial"/>
          <w:sz w:val="32"/>
          <w:szCs w:val="32"/>
        </w:rPr>
        <w:t>Identifikační údaje</w:t>
      </w:r>
    </w:p>
    <w:p w:rsidR="00303A15" w:rsidRPr="00F30C73" w:rsidRDefault="00303A15">
      <w:pPr>
        <w:rPr>
          <w:rFonts w:ascii="Arial" w:hAnsi="Arial" w:cs="Arial"/>
          <w:color w:val="FF0000"/>
          <w:sz w:val="28"/>
          <w:szCs w:val="28"/>
        </w:rPr>
      </w:pPr>
    </w:p>
    <w:p w:rsidR="00521FA7" w:rsidRPr="00F30C73" w:rsidRDefault="00D4037A">
      <w:pPr>
        <w:pStyle w:val="Zkladntextodsazen"/>
        <w:ind w:left="0" w:firstLine="0"/>
        <w:rPr>
          <w:sz w:val="28"/>
          <w:szCs w:val="28"/>
        </w:rPr>
      </w:pPr>
      <w:r w:rsidRPr="00F30C73">
        <w:rPr>
          <w:sz w:val="28"/>
          <w:szCs w:val="28"/>
        </w:rPr>
        <w:t>A</w:t>
      </w:r>
      <w:r w:rsidR="00F30C73" w:rsidRPr="00F30C73">
        <w:rPr>
          <w:sz w:val="28"/>
          <w:szCs w:val="28"/>
        </w:rPr>
        <w:t>.1.1</w:t>
      </w:r>
      <w:r w:rsidR="00F30C73" w:rsidRPr="00F30C73">
        <w:rPr>
          <w:sz w:val="28"/>
          <w:szCs w:val="28"/>
        </w:rPr>
        <w:tab/>
        <w:t>Ú</w:t>
      </w:r>
      <w:r w:rsidR="00521FA7" w:rsidRPr="00F30C73">
        <w:rPr>
          <w:sz w:val="28"/>
          <w:szCs w:val="28"/>
        </w:rPr>
        <w:t xml:space="preserve">daje o </w:t>
      </w:r>
      <w:r w:rsidR="00F30C73" w:rsidRPr="00F30C73">
        <w:rPr>
          <w:sz w:val="28"/>
          <w:szCs w:val="28"/>
        </w:rPr>
        <w:t>stavbě</w:t>
      </w:r>
    </w:p>
    <w:p w:rsidR="00521FA7" w:rsidRDefault="00521FA7">
      <w:pPr>
        <w:widowControl w:val="0"/>
        <w:tabs>
          <w:tab w:val="left" w:pos="3544"/>
        </w:tabs>
        <w:suppressAutoHyphens/>
        <w:spacing w:line="288" w:lineRule="auto"/>
        <w:jc w:val="both"/>
        <w:rPr>
          <w:rFonts w:ascii="Arial Narrow" w:hAnsi="Arial Narrow" w:cs="Arial"/>
          <w:color w:val="FF0000"/>
          <w:sz w:val="20"/>
        </w:rPr>
      </w:pPr>
    </w:p>
    <w:p w:rsidR="00F30C73" w:rsidRPr="000D4B6D" w:rsidRDefault="00F30C73" w:rsidP="00F30C73">
      <w:pPr>
        <w:pStyle w:val="Zhlav"/>
        <w:tabs>
          <w:tab w:val="clear" w:pos="4536"/>
          <w:tab w:val="clear" w:pos="9072"/>
        </w:tabs>
        <w:spacing w:before="100" w:beforeAutospacing="1"/>
        <w:rPr>
          <w:rFonts w:ascii="Arial Narrow" w:hAnsi="Arial Narrow"/>
          <w:szCs w:val="22"/>
        </w:rPr>
      </w:pPr>
      <w:r>
        <w:rPr>
          <w:rFonts w:ascii="Arial Narrow" w:hAnsi="Arial Narrow"/>
          <w:szCs w:val="22"/>
        </w:rPr>
        <w:t xml:space="preserve">a) </w:t>
      </w:r>
      <w:r w:rsidRPr="000D4B6D">
        <w:rPr>
          <w:rFonts w:ascii="Arial Narrow" w:hAnsi="Arial Narrow"/>
          <w:szCs w:val="22"/>
        </w:rPr>
        <w:t xml:space="preserve">Název </w:t>
      </w:r>
      <w:r>
        <w:rPr>
          <w:rFonts w:ascii="Arial Narrow" w:hAnsi="Arial Narrow"/>
          <w:szCs w:val="22"/>
        </w:rPr>
        <w:t>stavby</w:t>
      </w:r>
      <w:r w:rsidRPr="000D4B6D">
        <w:rPr>
          <w:rFonts w:ascii="Arial Narrow" w:hAnsi="Arial Narrow"/>
          <w:szCs w:val="22"/>
        </w:rPr>
        <w:tab/>
      </w:r>
      <w:r w:rsidRPr="000D4B6D">
        <w:rPr>
          <w:rFonts w:ascii="Arial Narrow" w:hAnsi="Arial Narrow"/>
          <w:szCs w:val="22"/>
        </w:rPr>
        <w:tab/>
        <w:t>:</w:t>
      </w:r>
      <w:r w:rsidRPr="000D4B6D">
        <w:rPr>
          <w:rFonts w:ascii="Arial Narrow" w:hAnsi="Arial Narrow"/>
          <w:szCs w:val="22"/>
        </w:rPr>
        <w:tab/>
      </w:r>
      <w:r w:rsidR="0094676E">
        <w:rPr>
          <w:rFonts w:ascii="Arial Narrow" w:hAnsi="Arial Narrow"/>
          <w:szCs w:val="22"/>
        </w:rPr>
        <w:t xml:space="preserve">Věznice </w:t>
      </w:r>
      <w:proofErr w:type="spellStart"/>
      <w:r w:rsidR="0094676E">
        <w:rPr>
          <w:rFonts w:ascii="Arial Narrow" w:hAnsi="Arial Narrow"/>
          <w:szCs w:val="22"/>
        </w:rPr>
        <w:t>Kuřim</w:t>
      </w:r>
      <w:proofErr w:type="spellEnd"/>
      <w:r w:rsidR="0094676E">
        <w:rPr>
          <w:rFonts w:ascii="Arial Narrow" w:hAnsi="Arial Narrow"/>
          <w:szCs w:val="22"/>
        </w:rPr>
        <w:t xml:space="preserve"> – Rekonstrukce vnější bezpečnosti</w:t>
      </w:r>
    </w:p>
    <w:p w:rsidR="00F30C73" w:rsidRPr="000D4B6D" w:rsidRDefault="00F30C73" w:rsidP="00F30C73">
      <w:pPr>
        <w:spacing w:before="100" w:beforeAutospacing="1"/>
        <w:rPr>
          <w:rFonts w:ascii="Arial Narrow" w:hAnsi="Arial Narrow"/>
          <w:szCs w:val="22"/>
        </w:rPr>
      </w:pPr>
      <w:r>
        <w:rPr>
          <w:rFonts w:ascii="Arial Narrow" w:hAnsi="Arial Narrow"/>
          <w:szCs w:val="22"/>
        </w:rPr>
        <w:t>b) Místo</w:t>
      </w:r>
      <w:r w:rsidRPr="000D4B6D">
        <w:rPr>
          <w:rFonts w:ascii="Arial Narrow" w:hAnsi="Arial Narrow"/>
          <w:szCs w:val="22"/>
        </w:rPr>
        <w:t xml:space="preserve"> stavby</w:t>
      </w:r>
      <w:r w:rsidRPr="000D4B6D">
        <w:rPr>
          <w:rFonts w:ascii="Arial Narrow" w:hAnsi="Arial Narrow"/>
          <w:szCs w:val="22"/>
        </w:rPr>
        <w:tab/>
      </w:r>
      <w:r w:rsidRPr="000D4B6D">
        <w:rPr>
          <w:rFonts w:ascii="Arial Narrow" w:hAnsi="Arial Narrow"/>
          <w:szCs w:val="22"/>
        </w:rPr>
        <w:tab/>
        <w:t>:</w:t>
      </w:r>
      <w:r w:rsidRPr="000D4B6D">
        <w:rPr>
          <w:rFonts w:ascii="Arial Narrow" w:hAnsi="Arial Narrow"/>
          <w:szCs w:val="22"/>
        </w:rPr>
        <w:tab/>
      </w:r>
      <w:r w:rsidR="009A65DD">
        <w:rPr>
          <w:rFonts w:ascii="Arial Narrow" w:hAnsi="Arial Narrow"/>
          <w:szCs w:val="22"/>
        </w:rPr>
        <w:t xml:space="preserve">areál </w:t>
      </w:r>
      <w:r w:rsidR="0094676E">
        <w:rPr>
          <w:rFonts w:ascii="Arial Narrow" w:hAnsi="Arial Narrow"/>
          <w:szCs w:val="22"/>
        </w:rPr>
        <w:t xml:space="preserve">Věznice </w:t>
      </w:r>
      <w:proofErr w:type="spellStart"/>
      <w:r w:rsidR="0094676E">
        <w:rPr>
          <w:rFonts w:ascii="Arial Narrow" w:hAnsi="Arial Narrow"/>
          <w:szCs w:val="22"/>
        </w:rPr>
        <w:t>Kuřim</w:t>
      </w:r>
      <w:proofErr w:type="spellEnd"/>
      <w:r w:rsidR="009168F8">
        <w:rPr>
          <w:rFonts w:ascii="Arial Narrow" w:hAnsi="Arial Narrow"/>
          <w:szCs w:val="22"/>
        </w:rPr>
        <w:t>,</w:t>
      </w:r>
      <w:r w:rsidRPr="000D4B6D">
        <w:rPr>
          <w:rFonts w:ascii="Arial Narrow" w:hAnsi="Arial Narrow"/>
          <w:szCs w:val="22"/>
        </w:rPr>
        <w:t xml:space="preserve"> </w:t>
      </w:r>
      <w:r w:rsidR="006620A6">
        <w:rPr>
          <w:rFonts w:ascii="Arial Narrow" w:hAnsi="Arial Narrow"/>
          <w:szCs w:val="22"/>
        </w:rPr>
        <w:t xml:space="preserve">Blanenská 1191, </w:t>
      </w:r>
      <w:proofErr w:type="spellStart"/>
      <w:r w:rsidR="006620A6">
        <w:rPr>
          <w:rFonts w:ascii="Arial Narrow" w:hAnsi="Arial Narrow"/>
          <w:szCs w:val="22"/>
        </w:rPr>
        <w:t>Kuřim</w:t>
      </w:r>
      <w:proofErr w:type="spellEnd"/>
    </w:p>
    <w:p w:rsidR="00276EE8" w:rsidRPr="000D4B6D" w:rsidRDefault="00F30C73" w:rsidP="00276EE8">
      <w:pPr>
        <w:spacing w:before="100" w:beforeAutospacing="1"/>
        <w:rPr>
          <w:rFonts w:ascii="Arial Narrow" w:hAnsi="Arial Narrow"/>
          <w:szCs w:val="22"/>
        </w:rPr>
      </w:pPr>
      <w:r w:rsidRPr="000D4B6D">
        <w:rPr>
          <w:rFonts w:ascii="Arial Narrow" w:hAnsi="Arial Narrow"/>
          <w:szCs w:val="22"/>
        </w:rPr>
        <w:tab/>
      </w:r>
      <w:r w:rsidRPr="000D4B6D">
        <w:rPr>
          <w:rFonts w:ascii="Arial Narrow" w:hAnsi="Arial Narrow"/>
          <w:szCs w:val="22"/>
        </w:rPr>
        <w:tab/>
      </w:r>
      <w:r w:rsidR="00276EE8">
        <w:rPr>
          <w:rFonts w:ascii="Arial Narrow" w:hAnsi="Arial Narrow"/>
          <w:szCs w:val="22"/>
        </w:rPr>
        <w:tab/>
      </w:r>
      <w:r w:rsidR="00276EE8">
        <w:rPr>
          <w:rFonts w:ascii="Arial Narrow" w:hAnsi="Arial Narrow"/>
          <w:szCs w:val="22"/>
        </w:rPr>
        <w:tab/>
        <w:t>p</w:t>
      </w:r>
      <w:r w:rsidR="00276EE8" w:rsidRPr="000D4B6D">
        <w:rPr>
          <w:rFonts w:ascii="Arial Narrow" w:hAnsi="Arial Narrow"/>
        </w:rPr>
        <w:t>arcelní čísl</w:t>
      </w:r>
      <w:r w:rsidR="009168F8">
        <w:rPr>
          <w:rFonts w:ascii="Arial Narrow" w:hAnsi="Arial Narrow"/>
        </w:rPr>
        <w:t>o</w:t>
      </w:r>
      <w:r w:rsidR="00276EE8" w:rsidRPr="000D4B6D">
        <w:rPr>
          <w:rFonts w:ascii="Arial Narrow" w:hAnsi="Arial Narrow"/>
        </w:rPr>
        <w:t xml:space="preserve"> </w:t>
      </w:r>
      <w:r w:rsidR="003205BC">
        <w:rPr>
          <w:rFonts w:ascii="Arial Narrow" w:hAnsi="Arial Narrow"/>
        </w:rPr>
        <w:t xml:space="preserve">3022/9, </w:t>
      </w:r>
      <w:r w:rsidR="0094676E">
        <w:rPr>
          <w:rFonts w:ascii="Arial Narrow" w:hAnsi="Arial Narrow"/>
          <w:szCs w:val="22"/>
        </w:rPr>
        <w:t>3029/1</w:t>
      </w:r>
      <w:r w:rsidR="009168F8">
        <w:rPr>
          <w:rFonts w:ascii="Arial Narrow" w:hAnsi="Arial Narrow"/>
          <w:szCs w:val="22"/>
        </w:rPr>
        <w:t>,</w:t>
      </w:r>
      <w:r w:rsidR="00F170E7">
        <w:rPr>
          <w:rFonts w:ascii="Arial Narrow" w:hAnsi="Arial Narrow"/>
          <w:szCs w:val="22"/>
        </w:rPr>
        <w:t xml:space="preserve"> </w:t>
      </w:r>
      <w:r w:rsidR="0094676E">
        <w:rPr>
          <w:rFonts w:ascii="Arial Narrow" w:hAnsi="Arial Narrow"/>
          <w:szCs w:val="22"/>
        </w:rPr>
        <w:t>3034/2</w:t>
      </w:r>
      <w:r w:rsidR="00B400CD">
        <w:rPr>
          <w:rFonts w:ascii="Arial Narrow" w:hAnsi="Arial Narrow"/>
          <w:szCs w:val="22"/>
        </w:rPr>
        <w:t xml:space="preserve"> - </w:t>
      </w:r>
      <w:r w:rsidR="00276EE8">
        <w:rPr>
          <w:rFonts w:ascii="Arial Narrow" w:hAnsi="Arial Narrow"/>
          <w:szCs w:val="22"/>
        </w:rPr>
        <w:t>k</w:t>
      </w:r>
      <w:r w:rsidR="00276EE8" w:rsidRPr="000D4B6D">
        <w:rPr>
          <w:rFonts w:ascii="Arial Narrow" w:hAnsi="Arial Narrow"/>
          <w:szCs w:val="22"/>
        </w:rPr>
        <w:t xml:space="preserve">atastrální území </w:t>
      </w:r>
      <w:proofErr w:type="spellStart"/>
      <w:r w:rsidR="0094676E">
        <w:rPr>
          <w:rFonts w:ascii="Arial Narrow" w:hAnsi="Arial Narrow"/>
          <w:szCs w:val="22"/>
        </w:rPr>
        <w:t>Kuřim</w:t>
      </w:r>
      <w:proofErr w:type="spellEnd"/>
      <w:r w:rsidR="00276EE8">
        <w:rPr>
          <w:rFonts w:ascii="Arial Narrow" w:hAnsi="Arial Narrow"/>
          <w:szCs w:val="22"/>
        </w:rPr>
        <w:t xml:space="preserve"> (</w:t>
      </w:r>
      <w:r w:rsidR="009A65DD">
        <w:rPr>
          <w:rFonts w:ascii="Arial Narrow" w:hAnsi="Arial Narrow"/>
          <w:szCs w:val="22"/>
        </w:rPr>
        <w:t>6</w:t>
      </w:r>
      <w:r w:rsidR="006620A6">
        <w:rPr>
          <w:rFonts w:ascii="Arial Narrow" w:hAnsi="Arial Narrow"/>
          <w:szCs w:val="22"/>
        </w:rPr>
        <w:t>77655</w:t>
      </w:r>
      <w:r w:rsidR="00276EE8">
        <w:rPr>
          <w:rFonts w:ascii="Arial Narrow" w:hAnsi="Arial Narrow"/>
          <w:szCs w:val="22"/>
        </w:rPr>
        <w:t>)</w:t>
      </w:r>
    </w:p>
    <w:p w:rsidR="00F30C73" w:rsidRPr="000D4B6D" w:rsidRDefault="00F30C73" w:rsidP="00F30C73">
      <w:pPr>
        <w:spacing w:before="100" w:beforeAutospacing="1"/>
        <w:rPr>
          <w:rFonts w:ascii="Arial Narrow" w:hAnsi="Arial Narrow"/>
          <w:szCs w:val="22"/>
        </w:rPr>
      </w:pPr>
      <w:r>
        <w:rPr>
          <w:rFonts w:ascii="Arial Narrow" w:hAnsi="Arial Narrow"/>
          <w:szCs w:val="22"/>
        </w:rPr>
        <w:t xml:space="preserve">c) Předmět dokumentace </w:t>
      </w:r>
      <w:r w:rsidR="00276EE8">
        <w:rPr>
          <w:rFonts w:ascii="Arial Narrow" w:hAnsi="Arial Narrow"/>
          <w:szCs w:val="22"/>
        </w:rPr>
        <w:tab/>
      </w:r>
      <w:r w:rsidR="009A65DD">
        <w:rPr>
          <w:rFonts w:ascii="Arial Narrow" w:hAnsi="Arial Narrow"/>
          <w:szCs w:val="22"/>
        </w:rPr>
        <w:t xml:space="preserve">Dokumentace pro </w:t>
      </w:r>
      <w:r w:rsidR="00B400CD">
        <w:rPr>
          <w:rFonts w:ascii="Arial Narrow" w:hAnsi="Arial Narrow"/>
          <w:szCs w:val="22"/>
        </w:rPr>
        <w:t>územní řízení</w:t>
      </w:r>
      <w:r w:rsidRPr="000D4B6D">
        <w:rPr>
          <w:rFonts w:ascii="Arial Narrow" w:hAnsi="Arial Narrow"/>
          <w:szCs w:val="22"/>
        </w:rPr>
        <w:tab/>
      </w:r>
    </w:p>
    <w:p w:rsidR="00F30C73" w:rsidRDefault="00F30C73">
      <w:pPr>
        <w:widowControl w:val="0"/>
        <w:tabs>
          <w:tab w:val="left" w:pos="3544"/>
        </w:tabs>
        <w:suppressAutoHyphens/>
        <w:spacing w:line="288" w:lineRule="auto"/>
        <w:jc w:val="both"/>
        <w:rPr>
          <w:rFonts w:ascii="Arial Narrow" w:hAnsi="Arial Narrow" w:cs="Arial"/>
          <w:color w:val="FF0000"/>
          <w:sz w:val="20"/>
        </w:rPr>
      </w:pPr>
    </w:p>
    <w:p w:rsidR="00F30C73" w:rsidRDefault="00F30C73">
      <w:pPr>
        <w:widowControl w:val="0"/>
        <w:tabs>
          <w:tab w:val="left" w:pos="3544"/>
        </w:tabs>
        <w:suppressAutoHyphens/>
        <w:spacing w:line="288" w:lineRule="auto"/>
        <w:jc w:val="both"/>
        <w:rPr>
          <w:rFonts w:ascii="Arial Narrow" w:hAnsi="Arial Narrow" w:cs="Arial"/>
          <w:color w:val="FF0000"/>
          <w:sz w:val="20"/>
        </w:rPr>
      </w:pPr>
    </w:p>
    <w:p w:rsidR="00F30C73" w:rsidRPr="00F30C73" w:rsidRDefault="00F30C73" w:rsidP="00F30C73">
      <w:pPr>
        <w:pStyle w:val="Zkladntextodsazen"/>
        <w:ind w:left="0" w:firstLine="0"/>
        <w:rPr>
          <w:sz w:val="28"/>
          <w:szCs w:val="28"/>
        </w:rPr>
      </w:pPr>
      <w:r w:rsidRPr="00F30C73">
        <w:rPr>
          <w:sz w:val="28"/>
          <w:szCs w:val="28"/>
        </w:rPr>
        <w:t>A.1.</w:t>
      </w:r>
      <w:r w:rsidR="00276EE8">
        <w:rPr>
          <w:sz w:val="28"/>
          <w:szCs w:val="28"/>
        </w:rPr>
        <w:t>2</w:t>
      </w:r>
      <w:r w:rsidRPr="00F30C73">
        <w:rPr>
          <w:sz w:val="28"/>
          <w:szCs w:val="28"/>
        </w:rPr>
        <w:tab/>
        <w:t xml:space="preserve">Údaje o </w:t>
      </w:r>
      <w:r w:rsidR="00B400CD">
        <w:rPr>
          <w:sz w:val="28"/>
          <w:szCs w:val="28"/>
        </w:rPr>
        <w:t>žadateli</w:t>
      </w:r>
    </w:p>
    <w:p w:rsidR="00F30C73" w:rsidRPr="00BC483A" w:rsidRDefault="001A7939" w:rsidP="00BC483A">
      <w:pPr>
        <w:spacing w:before="100" w:beforeAutospacing="1"/>
        <w:rPr>
          <w:rFonts w:ascii="Arial Narrow" w:hAnsi="Arial Narrow" w:cs="Arial"/>
          <w:szCs w:val="24"/>
        </w:rPr>
      </w:pPr>
      <w:r w:rsidRPr="00BC483A">
        <w:rPr>
          <w:rFonts w:ascii="Arial Narrow" w:hAnsi="Arial Narrow"/>
          <w:szCs w:val="22"/>
        </w:rPr>
        <w:t>název</w:t>
      </w:r>
      <w:r w:rsidR="00F30C73" w:rsidRPr="00BC483A">
        <w:rPr>
          <w:rFonts w:ascii="Arial Narrow" w:hAnsi="Arial Narrow"/>
          <w:szCs w:val="22"/>
        </w:rPr>
        <w:t>:</w:t>
      </w:r>
      <w:r w:rsidR="00F30C73" w:rsidRPr="00BC483A">
        <w:rPr>
          <w:rFonts w:ascii="Arial Narrow" w:hAnsi="Arial Narrow"/>
          <w:szCs w:val="22"/>
        </w:rPr>
        <w:tab/>
      </w:r>
      <w:r w:rsidRPr="00BC483A">
        <w:rPr>
          <w:rFonts w:ascii="Arial Narrow" w:hAnsi="Arial Narrow"/>
          <w:szCs w:val="22"/>
        </w:rPr>
        <w:tab/>
      </w:r>
      <w:r w:rsidRPr="00BC483A">
        <w:rPr>
          <w:rFonts w:ascii="Arial Narrow" w:hAnsi="Arial Narrow"/>
          <w:szCs w:val="22"/>
        </w:rPr>
        <w:tab/>
      </w:r>
      <w:r w:rsidRPr="00BC483A">
        <w:rPr>
          <w:rFonts w:ascii="Arial Narrow" w:hAnsi="Arial Narrow"/>
          <w:szCs w:val="22"/>
        </w:rPr>
        <w:tab/>
      </w:r>
      <w:r w:rsidR="006620A6">
        <w:rPr>
          <w:rFonts w:ascii="Arial Narrow" w:hAnsi="Arial Narrow" w:cs="Arial"/>
          <w:szCs w:val="24"/>
        </w:rPr>
        <w:t>Česká republika, Vězeňská služba České republiky</w:t>
      </w:r>
      <w:r w:rsidR="00F30C73" w:rsidRPr="00BC483A">
        <w:rPr>
          <w:rFonts w:ascii="Arial Narrow" w:hAnsi="Arial Narrow" w:cs="Arial"/>
          <w:szCs w:val="24"/>
        </w:rPr>
        <w:tab/>
      </w:r>
      <w:r w:rsidR="00F30C73" w:rsidRPr="00BC483A">
        <w:rPr>
          <w:rFonts w:ascii="Arial Narrow" w:hAnsi="Arial Narrow" w:cs="Arial"/>
          <w:szCs w:val="24"/>
        </w:rPr>
        <w:tab/>
      </w:r>
      <w:r w:rsidR="00F30C73" w:rsidRPr="00BC483A">
        <w:rPr>
          <w:rFonts w:ascii="Arial Narrow" w:hAnsi="Arial Narrow" w:cs="Arial"/>
          <w:szCs w:val="24"/>
        </w:rPr>
        <w:tab/>
      </w:r>
    </w:p>
    <w:p w:rsidR="00F30C73" w:rsidRPr="005565D2" w:rsidRDefault="00F30C73" w:rsidP="00276EE8">
      <w:pPr>
        <w:widowControl w:val="0"/>
        <w:tabs>
          <w:tab w:val="left" w:pos="2835"/>
        </w:tabs>
        <w:suppressAutoHyphens/>
        <w:spacing w:before="120" w:line="288" w:lineRule="auto"/>
        <w:jc w:val="both"/>
        <w:rPr>
          <w:rFonts w:ascii="Arial Narrow" w:hAnsi="Arial Narrow" w:cs="Arial"/>
          <w:color w:val="FF0000"/>
          <w:szCs w:val="24"/>
        </w:rPr>
      </w:pPr>
      <w:r w:rsidRPr="00BC483A">
        <w:rPr>
          <w:rFonts w:ascii="Arial Narrow" w:hAnsi="Arial Narrow" w:cs="Arial"/>
          <w:szCs w:val="24"/>
        </w:rPr>
        <w:t>sídlo:</w:t>
      </w:r>
      <w:r w:rsidRPr="005565D2">
        <w:rPr>
          <w:rFonts w:ascii="Arial Narrow" w:hAnsi="Arial Narrow" w:cs="Arial"/>
          <w:color w:val="FF0000"/>
          <w:szCs w:val="24"/>
        </w:rPr>
        <w:tab/>
      </w:r>
      <w:r w:rsidR="006620A6">
        <w:rPr>
          <w:rFonts w:ascii="Arial Narrow" w:hAnsi="Arial Narrow" w:cs="Arial"/>
          <w:szCs w:val="24"/>
        </w:rPr>
        <w:t>Soudní 1672/1a</w:t>
      </w:r>
      <w:r w:rsidR="009168F8">
        <w:rPr>
          <w:rFonts w:ascii="Arial Narrow" w:hAnsi="Arial Narrow" w:cs="Arial"/>
          <w:szCs w:val="24"/>
        </w:rPr>
        <w:t xml:space="preserve">, </w:t>
      </w:r>
      <w:r w:rsidR="006620A6">
        <w:rPr>
          <w:rFonts w:ascii="Arial Narrow" w:hAnsi="Arial Narrow" w:cs="Arial"/>
          <w:szCs w:val="24"/>
        </w:rPr>
        <w:t>140 67</w:t>
      </w:r>
      <w:r w:rsidR="009168F8">
        <w:rPr>
          <w:rFonts w:ascii="Arial Narrow" w:hAnsi="Arial Narrow" w:cs="Arial"/>
          <w:szCs w:val="24"/>
        </w:rPr>
        <w:t xml:space="preserve"> </w:t>
      </w:r>
      <w:r w:rsidR="006620A6">
        <w:rPr>
          <w:rFonts w:ascii="Arial Narrow" w:hAnsi="Arial Narrow" w:cs="Arial"/>
          <w:szCs w:val="24"/>
        </w:rPr>
        <w:t>Praha 4</w:t>
      </w:r>
    </w:p>
    <w:p w:rsidR="00BC483A" w:rsidRDefault="00BC483A" w:rsidP="00BC483A">
      <w:pPr>
        <w:widowControl w:val="0"/>
        <w:tabs>
          <w:tab w:val="left" w:pos="2835"/>
        </w:tabs>
        <w:suppressAutoHyphens/>
        <w:spacing w:line="288" w:lineRule="auto"/>
        <w:jc w:val="both"/>
        <w:rPr>
          <w:rFonts w:ascii="Arial Narrow" w:hAnsi="Arial Narrow" w:cs="Arial"/>
          <w:szCs w:val="24"/>
        </w:rPr>
      </w:pPr>
      <w:r w:rsidRPr="00BC483A">
        <w:rPr>
          <w:rFonts w:ascii="Arial Narrow" w:hAnsi="Arial Narrow" w:cs="Arial"/>
          <w:szCs w:val="24"/>
        </w:rPr>
        <w:t>Odpovědný zástupce:</w:t>
      </w:r>
      <w:r w:rsidRPr="00BC483A">
        <w:rPr>
          <w:rFonts w:ascii="Arial Narrow" w:hAnsi="Arial Narrow" w:cs="Arial"/>
          <w:color w:val="FF0000"/>
          <w:szCs w:val="24"/>
        </w:rPr>
        <w:t xml:space="preserve"> </w:t>
      </w:r>
      <w:r>
        <w:rPr>
          <w:rFonts w:ascii="Arial Narrow" w:hAnsi="Arial Narrow" w:cs="Arial"/>
          <w:color w:val="FF0000"/>
          <w:szCs w:val="24"/>
        </w:rPr>
        <w:tab/>
      </w:r>
      <w:r w:rsidR="006620A6">
        <w:rPr>
          <w:rFonts w:ascii="Arial Narrow" w:hAnsi="Arial Narrow" w:cs="Arial"/>
          <w:szCs w:val="24"/>
        </w:rPr>
        <w:t xml:space="preserve">ředitelka Věznice </w:t>
      </w:r>
      <w:proofErr w:type="spellStart"/>
      <w:r w:rsidR="006620A6">
        <w:rPr>
          <w:rFonts w:ascii="Arial Narrow" w:hAnsi="Arial Narrow" w:cs="Arial"/>
          <w:szCs w:val="24"/>
        </w:rPr>
        <w:t>Kuřim</w:t>
      </w:r>
      <w:proofErr w:type="spellEnd"/>
      <w:r w:rsidR="006620A6">
        <w:rPr>
          <w:rFonts w:ascii="Arial Narrow" w:hAnsi="Arial Narrow" w:cs="Arial"/>
          <w:szCs w:val="24"/>
        </w:rPr>
        <w:t xml:space="preserve"> plk. PhDr. Zuzana Kalivodová</w:t>
      </w:r>
    </w:p>
    <w:p w:rsidR="006620A6" w:rsidRPr="00BC483A" w:rsidRDefault="006620A6" w:rsidP="00BC483A">
      <w:pPr>
        <w:widowControl w:val="0"/>
        <w:tabs>
          <w:tab w:val="left" w:pos="2835"/>
        </w:tabs>
        <w:suppressAutoHyphens/>
        <w:spacing w:line="288" w:lineRule="auto"/>
        <w:jc w:val="both"/>
        <w:rPr>
          <w:rFonts w:ascii="Arial Narrow" w:hAnsi="Arial Narrow" w:cs="Arial"/>
          <w:color w:val="FF0000"/>
          <w:szCs w:val="24"/>
        </w:rPr>
      </w:pPr>
      <w:r>
        <w:rPr>
          <w:rFonts w:ascii="Arial Narrow" w:hAnsi="Arial Narrow" w:cs="Arial"/>
          <w:szCs w:val="24"/>
        </w:rPr>
        <w:tab/>
        <w:t xml:space="preserve">Věznice </w:t>
      </w:r>
      <w:proofErr w:type="spellStart"/>
      <w:r>
        <w:rPr>
          <w:rFonts w:ascii="Arial Narrow" w:hAnsi="Arial Narrow" w:cs="Arial"/>
          <w:szCs w:val="24"/>
        </w:rPr>
        <w:t>Kuřim</w:t>
      </w:r>
      <w:proofErr w:type="spellEnd"/>
      <w:r>
        <w:rPr>
          <w:rFonts w:ascii="Arial Narrow" w:hAnsi="Arial Narrow" w:cs="Arial"/>
          <w:szCs w:val="24"/>
        </w:rPr>
        <w:t xml:space="preserve">, Blanenská1191, 664 34 </w:t>
      </w:r>
      <w:proofErr w:type="spellStart"/>
      <w:r>
        <w:rPr>
          <w:rFonts w:ascii="Arial Narrow" w:hAnsi="Arial Narrow" w:cs="Arial"/>
          <w:szCs w:val="24"/>
        </w:rPr>
        <w:t>Kuřim</w:t>
      </w:r>
      <w:proofErr w:type="spellEnd"/>
    </w:p>
    <w:p w:rsidR="00F30C73" w:rsidRPr="00BC483A" w:rsidRDefault="00F30C73" w:rsidP="00F30C73">
      <w:pPr>
        <w:widowControl w:val="0"/>
        <w:tabs>
          <w:tab w:val="left" w:pos="2835"/>
        </w:tabs>
        <w:suppressAutoHyphens/>
        <w:spacing w:line="288" w:lineRule="auto"/>
        <w:jc w:val="both"/>
        <w:rPr>
          <w:rFonts w:ascii="Arial Narrow" w:hAnsi="Arial Narrow" w:cs="Arial"/>
          <w:szCs w:val="24"/>
        </w:rPr>
      </w:pPr>
      <w:r w:rsidRPr="00BC483A">
        <w:rPr>
          <w:rFonts w:ascii="Arial Narrow" w:hAnsi="Arial Narrow" w:cs="Arial"/>
          <w:szCs w:val="24"/>
        </w:rPr>
        <w:t>IČO:</w:t>
      </w:r>
      <w:r w:rsidRPr="00BC483A">
        <w:rPr>
          <w:rFonts w:ascii="Arial Narrow" w:hAnsi="Arial Narrow" w:cs="Arial"/>
          <w:szCs w:val="24"/>
        </w:rPr>
        <w:tab/>
      </w:r>
      <w:r w:rsidR="009168F8">
        <w:rPr>
          <w:rFonts w:ascii="Arial Narrow" w:hAnsi="Arial Narrow" w:cs="Arial"/>
          <w:szCs w:val="24"/>
        </w:rPr>
        <w:t>002</w:t>
      </w:r>
      <w:r w:rsidR="006620A6">
        <w:rPr>
          <w:rFonts w:ascii="Arial Narrow" w:hAnsi="Arial Narrow" w:cs="Arial"/>
          <w:szCs w:val="24"/>
        </w:rPr>
        <w:t>12423</w:t>
      </w:r>
    </w:p>
    <w:p w:rsidR="00F30C73" w:rsidRPr="00BC483A" w:rsidRDefault="00F30C73" w:rsidP="00F30C73">
      <w:pPr>
        <w:widowControl w:val="0"/>
        <w:tabs>
          <w:tab w:val="left" w:pos="2835"/>
        </w:tabs>
        <w:suppressAutoHyphens/>
        <w:spacing w:line="288" w:lineRule="auto"/>
        <w:jc w:val="both"/>
        <w:rPr>
          <w:rFonts w:ascii="Arial Narrow" w:hAnsi="Arial Narrow" w:cs="Arial"/>
          <w:szCs w:val="24"/>
        </w:rPr>
      </w:pPr>
      <w:r w:rsidRPr="00BC483A">
        <w:rPr>
          <w:rFonts w:ascii="Arial Narrow" w:hAnsi="Arial Narrow" w:cs="Arial"/>
          <w:szCs w:val="24"/>
        </w:rPr>
        <w:t>DIČ:</w:t>
      </w:r>
      <w:r w:rsidRPr="00BC483A">
        <w:rPr>
          <w:rFonts w:ascii="Arial Narrow" w:hAnsi="Arial Narrow" w:cs="Arial"/>
          <w:szCs w:val="24"/>
        </w:rPr>
        <w:tab/>
      </w:r>
      <w:r w:rsidR="006620A6">
        <w:rPr>
          <w:rFonts w:ascii="Arial Narrow" w:hAnsi="Arial Narrow" w:cs="Arial"/>
          <w:szCs w:val="24"/>
        </w:rPr>
        <w:t>není plátcem DPH</w:t>
      </w:r>
    </w:p>
    <w:p w:rsidR="00F30C73" w:rsidRDefault="00F30C73">
      <w:pPr>
        <w:widowControl w:val="0"/>
        <w:tabs>
          <w:tab w:val="left" w:pos="3544"/>
        </w:tabs>
        <w:suppressAutoHyphens/>
        <w:spacing w:line="288" w:lineRule="auto"/>
        <w:jc w:val="both"/>
        <w:rPr>
          <w:rFonts w:ascii="Arial Narrow" w:hAnsi="Arial Narrow" w:cs="Arial"/>
          <w:color w:val="FF0000"/>
          <w:sz w:val="20"/>
        </w:rPr>
      </w:pPr>
    </w:p>
    <w:p w:rsidR="00276EE8" w:rsidRDefault="00276EE8">
      <w:pPr>
        <w:widowControl w:val="0"/>
        <w:tabs>
          <w:tab w:val="left" w:pos="3544"/>
        </w:tabs>
        <w:suppressAutoHyphens/>
        <w:spacing w:line="288" w:lineRule="auto"/>
        <w:jc w:val="both"/>
        <w:rPr>
          <w:rFonts w:ascii="Arial Narrow" w:hAnsi="Arial Narrow" w:cs="Arial"/>
          <w:color w:val="FF0000"/>
          <w:sz w:val="20"/>
        </w:rPr>
      </w:pPr>
    </w:p>
    <w:p w:rsidR="00276EE8" w:rsidRPr="00F30C73" w:rsidRDefault="00276EE8" w:rsidP="00276EE8">
      <w:pPr>
        <w:pStyle w:val="Zkladntextodsazen"/>
        <w:ind w:left="0" w:firstLine="0"/>
        <w:rPr>
          <w:sz w:val="28"/>
          <w:szCs w:val="28"/>
        </w:rPr>
      </w:pPr>
      <w:r w:rsidRPr="00F30C73">
        <w:rPr>
          <w:sz w:val="28"/>
          <w:szCs w:val="28"/>
        </w:rPr>
        <w:t>A.1.</w:t>
      </w:r>
      <w:r>
        <w:rPr>
          <w:sz w:val="28"/>
          <w:szCs w:val="28"/>
        </w:rPr>
        <w:t>3</w:t>
      </w:r>
      <w:r w:rsidRPr="00F30C73">
        <w:rPr>
          <w:sz w:val="28"/>
          <w:szCs w:val="28"/>
        </w:rPr>
        <w:tab/>
        <w:t xml:space="preserve">Údaje o </w:t>
      </w:r>
      <w:r w:rsidR="00B400CD">
        <w:rPr>
          <w:sz w:val="28"/>
          <w:szCs w:val="28"/>
        </w:rPr>
        <w:t xml:space="preserve">zpracovateli </w:t>
      </w:r>
      <w:r w:rsidR="006B332B">
        <w:rPr>
          <w:sz w:val="28"/>
          <w:szCs w:val="28"/>
        </w:rPr>
        <w:t>dokumentace</w:t>
      </w:r>
    </w:p>
    <w:p w:rsidR="00276EE8" w:rsidRDefault="00276EE8" w:rsidP="00276EE8">
      <w:pPr>
        <w:widowControl w:val="0"/>
        <w:tabs>
          <w:tab w:val="left" w:pos="3544"/>
        </w:tabs>
        <w:suppressAutoHyphens/>
        <w:spacing w:line="288" w:lineRule="auto"/>
        <w:jc w:val="both"/>
        <w:rPr>
          <w:rFonts w:ascii="Arial Narrow" w:hAnsi="Arial Narrow" w:cs="Arial"/>
          <w:color w:val="FF0000"/>
          <w:sz w:val="28"/>
          <w:szCs w:val="28"/>
        </w:rPr>
      </w:pP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název:</w:t>
      </w:r>
      <w:r w:rsidRPr="00530CF1">
        <w:rPr>
          <w:rFonts w:ascii="Arial Narrow" w:hAnsi="Arial Narrow" w:cs="Arial"/>
          <w:szCs w:val="24"/>
        </w:rPr>
        <w:tab/>
        <w:t>INTAR a.s.</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sídlo:</w:t>
      </w:r>
      <w:r w:rsidRPr="00530CF1">
        <w:rPr>
          <w:rFonts w:ascii="Arial Narrow" w:hAnsi="Arial Narrow" w:cs="Arial"/>
          <w:szCs w:val="24"/>
        </w:rPr>
        <w:tab/>
      </w:r>
      <w:proofErr w:type="spellStart"/>
      <w:r w:rsidRPr="00530CF1">
        <w:rPr>
          <w:rFonts w:ascii="Arial Narrow" w:hAnsi="Arial Narrow" w:cs="Arial"/>
          <w:szCs w:val="24"/>
        </w:rPr>
        <w:t>Bezručova</w:t>
      </w:r>
      <w:proofErr w:type="spellEnd"/>
      <w:r w:rsidRPr="00530CF1">
        <w:rPr>
          <w:rFonts w:ascii="Arial Narrow" w:hAnsi="Arial Narrow" w:cs="Arial"/>
          <w:szCs w:val="24"/>
        </w:rPr>
        <w:t xml:space="preserve"> </w:t>
      </w:r>
      <w:r w:rsidR="006620A6">
        <w:rPr>
          <w:rFonts w:ascii="Arial Narrow" w:hAnsi="Arial Narrow" w:cs="Arial"/>
          <w:szCs w:val="24"/>
        </w:rPr>
        <w:t>81/</w:t>
      </w:r>
      <w:r w:rsidRPr="00530CF1">
        <w:rPr>
          <w:rFonts w:ascii="Arial Narrow" w:hAnsi="Arial Narrow" w:cs="Arial"/>
          <w:szCs w:val="24"/>
        </w:rPr>
        <w:t>17a, 6</w:t>
      </w:r>
      <w:r w:rsidR="006620A6">
        <w:rPr>
          <w:rFonts w:ascii="Arial Narrow" w:hAnsi="Arial Narrow" w:cs="Arial"/>
          <w:szCs w:val="24"/>
        </w:rPr>
        <w:t>02</w:t>
      </w:r>
      <w:r w:rsidRPr="00530CF1">
        <w:rPr>
          <w:rFonts w:ascii="Arial Narrow" w:hAnsi="Arial Narrow" w:cs="Arial"/>
          <w:szCs w:val="24"/>
        </w:rPr>
        <w:t xml:space="preserve"> </w:t>
      </w:r>
      <w:r w:rsidR="006620A6">
        <w:rPr>
          <w:rFonts w:ascii="Arial Narrow" w:hAnsi="Arial Narrow" w:cs="Arial"/>
          <w:szCs w:val="24"/>
        </w:rPr>
        <w:t>00</w:t>
      </w:r>
      <w:r w:rsidRPr="00530CF1">
        <w:rPr>
          <w:rFonts w:ascii="Arial Narrow" w:hAnsi="Arial Narrow" w:cs="Arial"/>
          <w:szCs w:val="24"/>
        </w:rPr>
        <w:t xml:space="preserve"> Brno</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IČO:</w:t>
      </w:r>
      <w:r w:rsidRPr="00530CF1">
        <w:rPr>
          <w:rFonts w:ascii="Arial Narrow" w:hAnsi="Arial Narrow" w:cs="Arial"/>
          <w:szCs w:val="24"/>
        </w:rPr>
        <w:tab/>
        <w:t>25594443</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DIČ:</w:t>
      </w:r>
      <w:r w:rsidRPr="00530CF1">
        <w:rPr>
          <w:rFonts w:ascii="Arial Narrow" w:hAnsi="Arial Narrow" w:cs="Arial"/>
          <w:szCs w:val="24"/>
        </w:rPr>
        <w:tab/>
        <w:t>CZ25594443</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tel.:</w:t>
      </w:r>
      <w:r w:rsidRPr="00530CF1">
        <w:rPr>
          <w:rFonts w:ascii="Arial Narrow" w:hAnsi="Arial Narrow" w:cs="Arial"/>
          <w:szCs w:val="24"/>
        </w:rPr>
        <w:tab/>
        <w:t>(+420) 543 422 211</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fax:</w:t>
      </w:r>
      <w:r w:rsidRPr="00530CF1">
        <w:rPr>
          <w:rFonts w:ascii="Arial Narrow" w:hAnsi="Arial Narrow" w:cs="Arial"/>
          <w:szCs w:val="24"/>
        </w:rPr>
        <w:tab/>
        <w:t xml:space="preserve">(+420) 543 211 173 </w:t>
      </w:r>
    </w:p>
    <w:p w:rsidR="00521FA7" w:rsidRPr="00530CF1" w:rsidRDefault="00521FA7">
      <w:pPr>
        <w:widowControl w:val="0"/>
        <w:suppressAutoHyphens/>
        <w:spacing w:line="288" w:lineRule="auto"/>
        <w:jc w:val="both"/>
        <w:rPr>
          <w:rFonts w:ascii="Arial Narrow" w:hAnsi="Arial Narrow" w:cs="Arial"/>
          <w:szCs w:val="24"/>
        </w:rPr>
      </w:pPr>
      <w:r w:rsidRPr="00530CF1">
        <w:rPr>
          <w:rFonts w:ascii="Arial Narrow" w:hAnsi="Arial Narrow" w:cs="Arial"/>
          <w:szCs w:val="24"/>
        </w:rPr>
        <w:t>email:</w:t>
      </w:r>
      <w:r w:rsidRPr="00530CF1">
        <w:rPr>
          <w:rFonts w:ascii="Arial Narrow" w:hAnsi="Arial Narrow" w:cs="Arial"/>
          <w:szCs w:val="24"/>
        </w:rPr>
        <w:tab/>
      </w:r>
      <w:r w:rsidRPr="00530CF1">
        <w:rPr>
          <w:rFonts w:ascii="Arial Narrow" w:hAnsi="Arial Narrow" w:cs="Arial"/>
          <w:szCs w:val="24"/>
        </w:rPr>
        <w:tab/>
      </w:r>
      <w:r w:rsidRPr="00530CF1">
        <w:rPr>
          <w:rFonts w:ascii="Arial Narrow" w:hAnsi="Arial Narrow" w:cs="Arial"/>
          <w:szCs w:val="24"/>
        </w:rPr>
        <w:tab/>
      </w:r>
      <w:r w:rsidRPr="00530CF1">
        <w:rPr>
          <w:rFonts w:ascii="Arial Narrow" w:hAnsi="Arial Narrow" w:cs="Arial"/>
          <w:szCs w:val="24"/>
        </w:rPr>
        <w:tab/>
      </w:r>
      <w:hyperlink r:id="rId10" w:history="1">
        <w:r w:rsidRPr="00530CF1">
          <w:rPr>
            <w:rStyle w:val="Hypertextovodkaz"/>
            <w:rFonts w:ascii="Arial Narrow" w:hAnsi="Arial Narrow" w:cs="Arial"/>
            <w:color w:val="auto"/>
            <w:szCs w:val="24"/>
          </w:rPr>
          <w:t>info@intar.cz</w:t>
        </w:r>
      </w:hyperlink>
    </w:p>
    <w:p w:rsidR="00521FA7"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URL:</w:t>
      </w:r>
      <w:r w:rsidRPr="00530CF1">
        <w:rPr>
          <w:rFonts w:ascii="Arial Narrow" w:hAnsi="Arial Narrow" w:cs="Arial"/>
          <w:szCs w:val="24"/>
        </w:rPr>
        <w:tab/>
      </w:r>
      <w:hyperlink r:id="rId11" w:history="1">
        <w:r w:rsidRPr="00530CF1">
          <w:rPr>
            <w:rStyle w:val="Hypertextovodkaz"/>
            <w:rFonts w:ascii="Arial Narrow" w:hAnsi="Arial Narrow" w:cs="Arial"/>
            <w:color w:val="auto"/>
            <w:szCs w:val="24"/>
          </w:rPr>
          <w:t>http://www.intar.cz</w:t>
        </w:r>
      </w:hyperlink>
    </w:p>
    <w:p w:rsidR="00013086" w:rsidRDefault="00013086">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013086" w:rsidRPr="00BC483A" w:rsidRDefault="00013086" w:rsidP="00013086">
      <w:pPr>
        <w:spacing w:before="100" w:beforeAutospacing="1"/>
        <w:rPr>
          <w:rFonts w:ascii="Arial Narrow" w:hAnsi="Arial Narrow"/>
          <w:szCs w:val="24"/>
        </w:rPr>
      </w:pPr>
      <w:r w:rsidRPr="00BC483A">
        <w:rPr>
          <w:rFonts w:ascii="Arial Narrow" w:hAnsi="Arial Narrow"/>
          <w:szCs w:val="24"/>
        </w:rPr>
        <w:t>Zpracovatelé dokumentace - Autorizované osoby:</w:t>
      </w:r>
    </w:p>
    <w:tbl>
      <w:tblPr>
        <w:tblpPr w:leftFromText="141" w:rightFromText="141" w:vertAnchor="text" w:horzAnchor="margin" w:tblpY="18"/>
        <w:tblW w:w="0" w:type="auto"/>
        <w:tblLook w:val="04A0"/>
      </w:tblPr>
      <w:tblGrid>
        <w:gridCol w:w="2693"/>
        <w:gridCol w:w="1985"/>
        <w:gridCol w:w="3085"/>
      </w:tblGrid>
      <w:tr w:rsidR="00013086" w:rsidRPr="00E327F2" w:rsidTr="00480E26">
        <w:tc>
          <w:tcPr>
            <w:tcW w:w="2693"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 xml:space="preserve">Ing. Petr </w:t>
            </w:r>
            <w:smartTag w:uri="urn:schemas-microsoft-com:office:smarttags" w:element="PersonName">
              <w:r w:rsidRPr="00F56A93">
                <w:rPr>
                  <w:rFonts w:ascii="Arial Narrow" w:hAnsi="Arial Narrow"/>
                  <w:szCs w:val="24"/>
                </w:rPr>
                <w:t>Svoboda</w:t>
              </w:r>
            </w:smartTag>
          </w:p>
        </w:tc>
        <w:tc>
          <w:tcPr>
            <w:tcW w:w="1985"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 xml:space="preserve">ČKAIT 1004012    </w:t>
            </w:r>
          </w:p>
        </w:tc>
        <w:tc>
          <w:tcPr>
            <w:tcW w:w="3085" w:type="dxa"/>
          </w:tcPr>
          <w:p w:rsidR="00013086" w:rsidRPr="00F56A93" w:rsidRDefault="00013086" w:rsidP="00480E26">
            <w:pPr>
              <w:spacing w:before="100" w:beforeAutospacing="1"/>
              <w:rPr>
                <w:rFonts w:ascii="Arial Narrow" w:hAnsi="Arial Narrow"/>
                <w:szCs w:val="24"/>
              </w:rPr>
            </w:pPr>
            <w:r w:rsidRPr="00F56A93">
              <w:rPr>
                <w:rFonts w:ascii="Arial Narrow" w:hAnsi="Arial Narrow"/>
                <w:szCs w:val="24"/>
              </w:rPr>
              <w:t>pozemní stavby</w:t>
            </w:r>
          </w:p>
        </w:tc>
      </w:tr>
      <w:tr w:rsidR="00013086" w:rsidRPr="00E327F2" w:rsidTr="00480E26">
        <w:tc>
          <w:tcPr>
            <w:tcW w:w="2693"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Ing. Marek Dostál</w:t>
            </w:r>
          </w:p>
        </w:tc>
        <w:tc>
          <w:tcPr>
            <w:tcW w:w="1985"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ČKAIT 1003922</w:t>
            </w:r>
          </w:p>
        </w:tc>
        <w:tc>
          <w:tcPr>
            <w:tcW w:w="3085"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statika a dynamika staveb</w:t>
            </w:r>
          </w:p>
        </w:tc>
      </w:tr>
      <w:tr w:rsidR="00C96D1A" w:rsidRPr="00E327F2" w:rsidTr="00480E26">
        <w:tc>
          <w:tcPr>
            <w:tcW w:w="2693" w:type="dxa"/>
          </w:tcPr>
          <w:p w:rsidR="00C96D1A" w:rsidRPr="00267176" w:rsidRDefault="00C96D1A" w:rsidP="00192492">
            <w:pPr>
              <w:spacing w:before="100" w:beforeAutospacing="1"/>
              <w:rPr>
                <w:rFonts w:ascii="Arial Narrow" w:hAnsi="Arial Narrow"/>
                <w:szCs w:val="24"/>
                <w:highlight w:val="yellow"/>
              </w:rPr>
            </w:pPr>
            <w:r w:rsidRPr="00192492">
              <w:rPr>
                <w:rFonts w:ascii="Arial Narrow" w:hAnsi="Arial Narrow"/>
                <w:szCs w:val="24"/>
              </w:rPr>
              <w:t xml:space="preserve">Ing. </w:t>
            </w:r>
            <w:r w:rsidR="00192492" w:rsidRPr="00192492">
              <w:rPr>
                <w:rFonts w:ascii="Arial Narrow" w:hAnsi="Arial Narrow"/>
                <w:szCs w:val="24"/>
              </w:rPr>
              <w:t>Helena Nováčková</w:t>
            </w:r>
          </w:p>
        </w:tc>
        <w:tc>
          <w:tcPr>
            <w:tcW w:w="1985" w:type="dxa"/>
          </w:tcPr>
          <w:p w:rsidR="00C96D1A" w:rsidRPr="00267176" w:rsidRDefault="00C96D1A" w:rsidP="00192492">
            <w:pPr>
              <w:spacing w:before="100" w:beforeAutospacing="1"/>
              <w:rPr>
                <w:rFonts w:ascii="Arial Narrow" w:hAnsi="Arial Narrow"/>
                <w:szCs w:val="24"/>
                <w:highlight w:val="yellow"/>
              </w:rPr>
            </w:pPr>
            <w:r w:rsidRPr="00192492">
              <w:rPr>
                <w:rFonts w:ascii="Arial Narrow" w:hAnsi="Arial Narrow"/>
                <w:szCs w:val="24"/>
              </w:rPr>
              <w:t>ČKAIT 1004</w:t>
            </w:r>
            <w:r w:rsidR="00192492" w:rsidRPr="00192492">
              <w:rPr>
                <w:rFonts w:ascii="Arial Narrow" w:hAnsi="Arial Narrow"/>
                <w:szCs w:val="24"/>
              </w:rPr>
              <w:t>355</w:t>
            </w:r>
          </w:p>
        </w:tc>
        <w:tc>
          <w:tcPr>
            <w:tcW w:w="3085" w:type="dxa"/>
          </w:tcPr>
          <w:p w:rsidR="00C96D1A" w:rsidRPr="00267176" w:rsidRDefault="00C96D1A" w:rsidP="00C96D1A">
            <w:pPr>
              <w:spacing w:before="100" w:beforeAutospacing="1"/>
              <w:rPr>
                <w:rFonts w:ascii="Arial Narrow" w:hAnsi="Arial Narrow"/>
                <w:szCs w:val="24"/>
                <w:highlight w:val="yellow"/>
              </w:rPr>
            </w:pPr>
            <w:r w:rsidRPr="00192492">
              <w:rPr>
                <w:rFonts w:ascii="Arial Narrow" w:hAnsi="Arial Narrow"/>
                <w:szCs w:val="24"/>
              </w:rPr>
              <w:t>zdravotní technika</w:t>
            </w:r>
          </w:p>
        </w:tc>
      </w:tr>
      <w:tr w:rsidR="00107168" w:rsidRPr="00E327F2" w:rsidTr="00480E26">
        <w:tc>
          <w:tcPr>
            <w:tcW w:w="2693" w:type="dxa"/>
          </w:tcPr>
          <w:p w:rsidR="00107168" w:rsidRPr="00192492" w:rsidRDefault="00107168" w:rsidP="00192492">
            <w:pPr>
              <w:spacing w:before="100" w:beforeAutospacing="1"/>
              <w:rPr>
                <w:rFonts w:ascii="Arial Narrow" w:hAnsi="Arial Narrow"/>
                <w:szCs w:val="24"/>
              </w:rPr>
            </w:pPr>
            <w:r>
              <w:rPr>
                <w:rFonts w:ascii="Arial Narrow" w:hAnsi="Arial Narrow"/>
                <w:szCs w:val="24"/>
              </w:rPr>
              <w:t>Ing.</w:t>
            </w:r>
            <w:r w:rsidR="004E36D1">
              <w:rPr>
                <w:rFonts w:ascii="Arial Narrow" w:hAnsi="Arial Narrow"/>
                <w:szCs w:val="24"/>
              </w:rPr>
              <w:t xml:space="preserve"> Bohdan Plch</w:t>
            </w:r>
          </w:p>
        </w:tc>
        <w:tc>
          <w:tcPr>
            <w:tcW w:w="1985" w:type="dxa"/>
          </w:tcPr>
          <w:p w:rsidR="00107168" w:rsidRPr="00192492" w:rsidRDefault="004E36D1" w:rsidP="00192492">
            <w:pPr>
              <w:spacing w:before="100" w:beforeAutospacing="1"/>
              <w:rPr>
                <w:rFonts w:ascii="Arial Narrow" w:hAnsi="Arial Narrow"/>
                <w:szCs w:val="24"/>
              </w:rPr>
            </w:pPr>
            <w:r>
              <w:rPr>
                <w:rFonts w:ascii="Arial Narrow" w:hAnsi="Arial Narrow"/>
                <w:szCs w:val="24"/>
              </w:rPr>
              <w:t>ČKAIT 1004094</w:t>
            </w:r>
          </w:p>
        </w:tc>
        <w:tc>
          <w:tcPr>
            <w:tcW w:w="3085" w:type="dxa"/>
          </w:tcPr>
          <w:p w:rsidR="00107168" w:rsidRPr="00107168" w:rsidRDefault="004E36D1" w:rsidP="00C96D1A">
            <w:pPr>
              <w:spacing w:before="100" w:beforeAutospacing="1"/>
              <w:rPr>
                <w:rFonts w:ascii="Arial Narrow" w:hAnsi="Arial Narrow"/>
                <w:b/>
                <w:color w:val="FF0000"/>
                <w:szCs w:val="24"/>
              </w:rPr>
            </w:pPr>
            <w:r>
              <w:rPr>
                <w:rFonts w:ascii="Arial Narrow" w:hAnsi="Arial Narrow"/>
                <w:szCs w:val="24"/>
              </w:rPr>
              <w:t>s</w:t>
            </w:r>
            <w:r w:rsidRPr="004E36D1">
              <w:rPr>
                <w:rFonts w:ascii="Arial Narrow" w:hAnsi="Arial Narrow"/>
                <w:szCs w:val="24"/>
              </w:rPr>
              <w:t>tavby vodního hospodářství a krajinného inženýrství</w:t>
            </w:r>
          </w:p>
        </w:tc>
      </w:tr>
      <w:tr w:rsidR="00C96D1A" w:rsidRPr="00E327F2" w:rsidTr="00480E26">
        <w:tc>
          <w:tcPr>
            <w:tcW w:w="2693" w:type="dxa"/>
          </w:tcPr>
          <w:p w:rsidR="00C96D1A" w:rsidRPr="006B332B" w:rsidRDefault="00C96D1A" w:rsidP="00C96D1A">
            <w:pPr>
              <w:spacing w:before="100" w:beforeAutospacing="1"/>
              <w:rPr>
                <w:rFonts w:ascii="Arial Narrow" w:hAnsi="Arial Narrow"/>
                <w:szCs w:val="24"/>
              </w:rPr>
            </w:pPr>
            <w:r>
              <w:rPr>
                <w:rFonts w:ascii="Arial Narrow" w:hAnsi="Arial Narrow"/>
                <w:szCs w:val="24"/>
              </w:rPr>
              <w:t>Ing. Zdeněk Illek</w:t>
            </w:r>
          </w:p>
        </w:tc>
        <w:tc>
          <w:tcPr>
            <w:tcW w:w="1985" w:type="dxa"/>
          </w:tcPr>
          <w:p w:rsidR="00C96D1A" w:rsidRPr="00BC483A" w:rsidRDefault="00C96D1A" w:rsidP="00C96D1A">
            <w:pPr>
              <w:spacing w:before="100" w:beforeAutospacing="1"/>
              <w:rPr>
                <w:rFonts w:ascii="Arial Narrow" w:hAnsi="Arial Narrow"/>
                <w:szCs w:val="24"/>
              </w:rPr>
            </w:pPr>
            <w:r w:rsidRPr="00BC483A">
              <w:rPr>
                <w:rFonts w:ascii="Arial Narrow" w:hAnsi="Arial Narrow"/>
                <w:szCs w:val="24"/>
              </w:rPr>
              <w:t>ČKAIT 1003</w:t>
            </w:r>
            <w:r>
              <w:rPr>
                <w:rFonts w:ascii="Arial Narrow" w:hAnsi="Arial Narrow"/>
                <w:szCs w:val="24"/>
              </w:rPr>
              <w:t>561</w:t>
            </w:r>
          </w:p>
        </w:tc>
        <w:tc>
          <w:tcPr>
            <w:tcW w:w="3085" w:type="dxa"/>
          </w:tcPr>
          <w:p w:rsidR="00C96D1A" w:rsidRPr="006B332B" w:rsidRDefault="00C96D1A" w:rsidP="00C96D1A">
            <w:pPr>
              <w:spacing w:before="100" w:beforeAutospacing="1"/>
              <w:rPr>
                <w:rFonts w:ascii="Arial Narrow" w:hAnsi="Arial Narrow"/>
                <w:szCs w:val="24"/>
              </w:rPr>
            </w:pPr>
            <w:r>
              <w:rPr>
                <w:rFonts w:ascii="Arial Narrow" w:hAnsi="Arial Narrow"/>
                <w:szCs w:val="24"/>
              </w:rPr>
              <w:t>elektrotechnická zařízení</w:t>
            </w:r>
          </w:p>
        </w:tc>
      </w:tr>
      <w:tr w:rsidR="00267176" w:rsidRPr="00E327F2" w:rsidTr="00480E26">
        <w:tc>
          <w:tcPr>
            <w:tcW w:w="2693" w:type="dxa"/>
          </w:tcPr>
          <w:p w:rsidR="00267176" w:rsidRPr="00DE4DAF" w:rsidRDefault="00267176" w:rsidP="0058140A">
            <w:pPr>
              <w:spacing w:before="100" w:beforeAutospacing="1"/>
              <w:rPr>
                <w:rFonts w:ascii="Arial Narrow" w:hAnsi="Arial Narrow"/>
                <w:szCs w:val="24"/>
              </w:rPr>
            </w:pPr>
            <w:r w:rsidRPr="00DE4DAF">
              <w:rPr>
                <w:rFonts w:ascii="Arial Narrow" w:hAnsi="Arial Narrow"/>
                <w:szCs w:val="24"/>
              </w:rPr>
              <w:t xml:space="preserve">Ing. </w:t>
            </w:r>
            <w:r w:rsidR="00DE4DAF" w:rsidRPr="00DE4DAF">
              <w:rPr>
                <w:rFonts w:ascii="Arial Narrow" w:hAnsi="Arial Narrow"/>
                <w:szCs w:val="24"/>
              </w:rPr>
              <w:t>Pavel Fiala</w:t>
            </w:r>
          </w:p>
        </w:tc>
        <w:tc>
          <w:tcPr>
            <w:tcW w:w="1985" w:type="dxa"/>
          </w:tcPr>
          <w:p w:rsidR="00267176" w:rsidRPr="00DE4DAF" w:rsidRDefault="0058140A" w:rsidP="00DE4DAF">
            <w:pPr>
              <w:spacing w:before="100" w:beforeAutospacing="1"/>
              <w:rPr>
                <w:rFonts w:ascii="Arial Narrow" w:hAnsi="Arial Narrow"/>
                <w:szCs w:val="24"/>
              </w:rPr>
            </w:pPr>
            <w:r w:rsidRPr="00DE4DAF">
              <w:rPr>
                <w:rFonts w:ascii="Arial Narrow" w:hAnsi="Arial Narrow"/>
                <w:szCs w:val="24"/>
              </w:rPr>
              <w:t>ČKAIT 100</w:t>
            </w:r>
            <w:r w:rsidR="00DE4DAF" w:rsidRPr="00DE4DAF">
              <w:rPr>
                <w:rFonts w:ascii="Arial Narrow" w:hAnsi="Arial Narrow"/>
                <w:szCs w:val="24"/>
              </w:rPr>
              <w:t>4191</w:t>
            </w:r>
          </w:p>
        </w:tc>
        <w:tc>
          <w:tcPr>
            <w:tcW w:w="3085" w:type="dxa"/>
          </w:tcPr>
          <w:p w:rsidR="00267176" w:rsidRPr="00DE4DAF" w:rsidRDefault="00267176" w:rsidP="00267176">
            <w:pPr>
              <w:spacing w:before="100" w:beforeAutospacing="1"/>
              <w:rPr>
                <w:rFonts w:ascii="Arial Narrow" w:hAnsi="Arial Narrow"/>
                <w:szCs w:val="24"/>
              </w:rPr>
            </w:pPr>
            <w:r w:rsidRPr="00DE4DAF">
              <w:rPr>
                <w:rFonts w:ascii="Arial Narrow" w:hAnsi="Arial Narrow"/>
                <w:szCs w:val="24"/>
              </w:rPr>
              <w:t>elektrotechnická zařízení</w:t>
            </w:r>
          </w:p>
        </w:tc>
      </w:tr>
    </w:tbl>
    <w:p w:rsidR="00013086" w:rsidRPr="00530CF1" w:rsidRDefault="00013086">
      <w:pPr>
        <w:widowControl w:val="0"/>
        <w:tabs>
          <w:tab w:val="left" w:pos="2835"/>
        </w:tabs>
        <w:suppressAutoHyphens/>
        <w:spacing w:line="288" w:lineRule="auto"/>
        <w:jc w:val="both"/>
        <w:rPr>
          <w:rFonts w:ascii="Arial Narrow" w:hAnsi="Arial Narrow" w:cs="Arial"/>
          <w:szCs w:val="24"/>
        </w:rPr>
      </w:pPr>
    </w:p>
    <w:p w:rsidR="00013086" w:rsidRDefault="00013086">
      <w:pPr>
        <w:spacing w:before="100" w:beforeAutospacing="1"/>
        <w:rPr>
          <w:rFonts w:ascii="Arial Narrow" w:hAnsi="Arial Narrow"/>
          <w:color w:val="FF0000"/>
          <w:szCs w:val="24"/>
        </w:rPr>
      </w:pPr>
    </w:p>
    <w:p w:rsidR="00D4037A" w:rsidRDefault="00D4037A">
      <w:pPr>
        <w:pStyle w:val="Zkladntextodsazen"/>
        <w:ind w:left="0" w:firstLine="0"/>
        <w:rPr>
          <w:rFonts w:ascii="Arial Narrow" w:hAnsi="Arial Narrow"/>
          <w:sz w:val="24"/>
          <w:szCs w:val="24"/>
        </w:rPr>
      </w:pPr>
    </w:p>
    <w:p w:rsidR="00303A15" w:rsidRDefault="00303A15">
      <w:pPr>
        <w:pStyle w:val="Zkladntextodsazen"/>
        <w:ind w:left="0" w:firstLine="0"/>
        <w:rPr>
          <w:rFonts w:ascii="Arial Narrow" w:hAnsi="Arial Narrow"/>
          <w:sz w:val="24"/>
          <w:szCs w:val="24"/>
        </w:rPr>
      </w:pPr>
    </w:p>
    <w:p w:rsidR="00303A15" w:rsidRPr="00530CF1" w:rsidRDefault="0028487C" w:rsidP="00C40996">
      <w:pPr>
        <w:pStyle w:val="Zkladntextodsazen"/>
        <w:ind w:left="0" w:firstLine="0"/>
        <w:outlineLvl w:val="0"/>
        <w:rPr>
          <w:rFonts w:ascii="Arial Narrow" w:hAnsi="Arial Narrow"/>
          <w:sz w:val="24"/>
          <w:szCs w:val="24"/>
        </w:rPr>
      </w:pPr>
      <w:r w:rsidRPr="00D36B5E">
        <w:rPr>
          <w:rFonts w:ascii="Arial Narrow" w:hAnsi="Arial Narrow"/>
          <w:b/>
          <w:color w:val="FFFFFF"/>
          <w:sz w:val="20"/>
        </w:rPr>
        <w:t xml:space="preserve">Pro </w:t>
      </w:r>
    </w:p>
    <w:p w:rsidR="00480E26" w:rsidRDefault="00480E26" w:rsidP="0064632A">
      <w:pPr>
        <w:jc w:val="both"/>
        <w:rPr>
          <w:rFonts w:ascii="Arial" w:hAnsi="Arial" w:cs="Arial"/>
          <w:sz w:val="32"/>
          <w:szCs w:val="32"/>
        </w:rPr>
      </w:pPr>
    </w:p>
    <w:p w:rsidR="00480E26" w:rsidRDefault="00480E26" w:rsidP="0064632A">
      <w:pPr>
        <w:jc w:val="both"/>
        <w:rPr>
          <w:rFonts w:ascii="Arial" w:hAnsi="Arial" w:cs="Arial"/>
          <w:sz w:val="32"/>
          <w:szCs w:val="32"/>
        </w:rPr>
      </w:pPr>
    </w:p>
    <w:p w:rsidR="00013086" w:rsidRDefault="00013086" w:rsidP="00C40996">
      <w:pPr>
        <w:jc w:val="both"/>
        <w:outlineLvl w:val="0"/>
        <w:rPr>
          <w:rFonts w:ascii="Arial" w:hAnsi="Arial" w:cs="Arial"/>
          <w:color w:val="000000"/>
          <w:sz w:val="32"/>
          <w:szCs w:val="32"/>
        </w:rPr>
      </w:pPr>
      <w:r w:rsidRPr="00013086">
        <w:rPr>
          <w:rFonts w:ascii="Arial" w:hAnsi="Arial" w:cs="Arial"/>
          <w:sz w:val="32"/>
          <w:szCs w:val="32"/>
        </w:rPr>
        <w:t>A.2</w:t>
      </w:r>
      <w:r w:rsidRPr="00013086">
        <w:rPr>
          <w:rFonts w:ascii="Arial" w:hAnsi="Arial" w:cs="Arial"/>
          <w:sz w:val="32"/>
          <w:szCs w:val="32"/>
        </w:rPr>
        <w:tab/>
      </w:r>
      <w:r w:rsidRPr="00013086">
        <w:rPr>
          <w:rFonts w:ascii="Arial" w:hAnsi="Arial" w:cs="Arial"/>
          <w:color w:val="000000"/>
          <w:sz w:val="32"/>
          <w:szCs w:val="32"/>
        </w:rPr>
        <w:t>Seznam vstupních podkladů</w:t>
      </w:r>
    </w:p>
    <w:p w:rsidR="00013086" w:rsidRPr="00013086" w:rsidRDefault="00013086" w:rsidP="0064632A">
      <w:pPr>
        <w:jc w:val="both"/>
        <w:rPr>
          <w:rFonts w:ascii="Arial" w:hAnsi="Arial" w:cs="Arial"/>
          <w:sz w:val="32"/>
          <w:szCs w:val="32"/>
        </w:rPr>
      </w:pPr>
    </w:p>
    <w:p w:rsidR="001A583D" w:rsidRDefault="00521D77" w:rsidP="0064632A">
      <w:pPr>
        <w:jc w:val="both"/>
        <w:rPr>
          <w:rFonts w:ascii="Arial Narrow" w:hAnsi="Arial Narrow"/>
        </w:rPr>
      </w:pPr>
      <w:r>
        <w:rPr>
          <w:rFonts w:ascii="Arial Narrow" w:hAnsi="Arial Narrow"/>
        </w:rPr>
        <w:t xml:space="preserve">- </w:t>
      </w:r>
      <w:r w:rsidR="008E77C6">
        <w:rPr>
          <w:rFonts w:ascii="Arial Narrow" w:hAnsi="Arial Narrow"/>
        </w:rPr>
        <w:t>P</w:t>
      </w:r>
      <w:r w:rsidR="00267176">
        <w:rPr>
          <w:rFonts w:ascii="Arial Narrow" w:hAnsi="Arial Narrow"/>
        </w:rPr>
        <w:t>asport</w:t>
      </w:r>
      <w:r w:rsidR="008E77C6">
        <w:rPr>
          <w:rFonts w:ascii="Arial Narrow" w:hAnsi="Arial Narrow"/>
        </w:rPr>
        <w:t xml:space="preserve"> stávajících objektů</w:t>
      </w:r>
    </w:p>
    <w:p w:rsidR="00521D77" w:rsidRDefault="00521D77" w:rsidP="0064632A">
      <w:pPr>
        <w:jc w:val="both"/>
        <w:rPr>
          <w:rFonts w:ascii="Arial Narrow" w:hAnsi="Arial Narrow"/>
        </w:rPr>
      </w:pPr>
      <w:r>
        <w:rPr>
          <w:rFonts w:ascii="Arial Narrow" w:hAnsi="Arial Narrow"/>
        </w:rPr>
        <w:t>- průzkum na místě samém</w:t>
      </w:r>
    </w:p>
    <w:p w:rsidR="008E77C6" w:rsidRPr="00CD0313" w:rsidRDefault="008E77C6" w:rsidP="008E77C6">
      <w:pPr>
        <w:jc w:val="both"/>
        <w:rPr>
          <w:rFonts w:ascii="Arial Narrow" w:hAnsi="Arial Narrow"/>
          <w:b/>
          <w:bCs/>
          <w:color w:val="FF0000"/>
          <w:szCs w:val="22"/>
        </w:rPr>
      </w:pPr>
      <w:r w:rsidRPr="00192492">
        <w:rPr>
          <w:rFonts w:ascii="Arial Narrow" w:hAnsi="Arial Narrow"/>
        </w:rPr>
        <w:t xml:space="preserve">- </w:t>
      </w:r>
      <w:r w:rsidR="00192492" w:rsidRPr="00192492">
        <w:rPr>
          <w:rFonts w:ascii="Arial Narrow" w:hAnsi="Arial Narrow"/>
        </w:rPr>
        <w:t>geodetické zaměření - JV části</w:t>
      </w:r>
      <w:r>
        <w:rPr>
          <w:rFonts w:ascii="Arial Narrow" w:hAnsi="Arial Narrow"/>
        </w:rPr>
        <w:t xml:space="preserve"> </w:t>
      </w:r>
    </w:p>
    <w:p w:rsidR="00521D77" w:rsidRDefault="00521D77" w:rsidP="0064632A">
      <w:pPr>
        <w:jc w:val="both"/>
        <w:rPr>
          <w:rFonts w:ascii="Arial Narrow" w:hAnsi="Arial Narrow"/>
        </w:rPr>
      </w:pPr>
    </w:p>
    <w:p w:rsidR="00EC6DF5" w:rsidRDefault="00EC6DF5"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7861B9" w:rsidRDefault="007861B9" w:rsidP="0064632A">
      <w:pPr>
        <w:jc w:val="both"/>
        <w:rPr>
          <w:rFonts w:ascii="Arial Narrow" w:hAnsi="Arial Narrow"/>
        </w:rPr>
      </w:pPr>
    </w:p>
    <w:p w:rsidR="00A911BB" w:rsidRDefault="00A911BB" w:rsidP="00C40996">
      <w:pPr>
        <w:shd w:val="clear" w:color="auto" w:fill="F0F0F0"/>
        <w:jc w:val="both"/>
        <w:outlineLvl w:val="0"/>
        <w:rPr>
          <w:rFonts w:ascii="Arial" w:hAnsi="Arial" w:cs="Arial"/>
          <w:color w:val="000000"/>
          <w:sz w:val="28"/>
          <w:szCs w:val="28"/>
        </w:rPr>
      </w:pPr>
      <w:r w:rsidRPr="001B2C4E">
        <w:rPr>
          <w:rFonts w:ascii="Arial" w:hAnsi="Arial" w:cs="Arial"/>
          <w:color w:val="000000"/>
          <w:sz w:val="28"/>
          <w:szCs w:val="28"/>
        </w:rPr>
        <w:t xml:space="preserve">B.2.6 Základní </w:t>
      </w:r>
      <w:r w:rsidR="001265DE">
        <w:rPr>
          <w:rFonts w:ascii="Arial" w:hAnsi="Arial" w:cs="Arial"/>
          <w:color w:val="000000"/>
          <w:sz w:val="28"/>
          <w:szCs w:val="28"/>
        </w:rPr>
        <w:t>technický popis staveb</w:t>
      </w:r>
    </w:p>
    <w:p w:rsidR="00195B3F" w:rsidRDefault="00195B3F" w:rsidP="009A6345">
      <w:pPr>
        <w:pStyle w:val="Normlntz"/>
        <w:spacing w:before="0"/>
        <w:rPr>
          <w:rFonts w:ascii="Arial Narrow" w:hAnsi="Arial Narrow"/>
          <w:b/>
          <w:bCs/>
          <w:u w:val="single"/>
        </w:rPr>
      </w:pPr>
    </w:p>
    <w:p w:rsidR="0041133A" w:rsidRPr="001265DE" w:rsidRDefault="000C5A7F" w:rsidP="00C40996">
      <w:pPr>
        <w:pStyle w:val="Normlntz"/>
        <w:spacing w:before="0"/>
        <w:outlineLvl w:val="0"/>
        <w:rPr>
          <w:rFonts w:ascii="Arial Narrow" w:hAnsi="Arial Narrow"/>
          <w:b/>
          <w:bCs/>
          <w:u w:val="single"/>
        </w:rPr>
      </w:pPr>
      <w:r>
        <w:rPr>
          <w:rFonts w:ascii="Arial Narrow" w:hAnsi="Arial Narrow"/>
          <w:b/>
          <w:bCs/>
          <w:u w:val="single"/>
        </w:rPr>
        <w:t xml:space="preserve"> SO 01 - </w:t>
      </w:r>
      <w:r w:rsidR="001265DE">
        <w:rPr>
          <w:rFonts w:ascii="Arial Narrow" w:hAnsi="Arial Narrow"/>
          <w:b/>
          <w:bCs/>
          <w:u w:val="single"/>
        </w:rPr>
        <w:t>O</w:t>
      </w:r>
      <w:r w:rsidR="001265DE" w:rsidRPr="001265DE">
        <w:rPr>
          <w:rFonts w:ascii="Arial Narrow" w:hAnsi="Arial Narrow"/>
          <w:b/>
          <w:bCs/>
          <w:u w:val="single"/>
        </w:rPr>
        <w:t>plocení</w:t>
      </w:r>
    </w:p>
    <w:p w:rsidR="002E332D" w:rsidRDefault="002E332D" w:rsidP="002E332D">
      <w:pPr>
        <w:pStyle w:val="Normlntz"/>
        <w:spacing w:before="0"/>
        <w:rPr>
          <w:rFonts w:ascii="Arial Narrow" w:hAnsi="Arial Narrow"/>
          <w:b/>
          <w:bCs/>
          <w:u w:val="single"/>
        </w:rPr>
      </w:pPr>
    </w:p>
    <w:p w:rsidR="002E332D" w:rsidRPr="002E332D" w:rsidRDefault="002E332D" w:rsidP="00C40996">
      <w:pPr>
        <w:pStyle w:val="Normlntz"/>
        <w:spacing w:before="0"/>
        <w:outlineLvl w:val="0"/>
        <w:rPr>
          <w:rFonts w:ascii="Arial Narrow" w:hAnsi="Arial Narrow"/>
          <w:b/>
          <w:bCs/>
          <w:u w:val="single"/>
        </w:rPr>
      </w:pPr>
      <w:r>
        <w:rPr>
          <w:rFonts w:ascii="Arial Narrow" w:hAnsi="Arial Narrow"/>
          <w:b/>
          <w:bCs/>
          <w:u w:val="single"/>
        </w:rPr>
        <w:t>Stavební část</w:t>
      </w:r>
    </w:p>
    <w:p w:rsidR="00D43602" w:rsidRDefault="00DC070E" w:rsidP="00DC070E">
      <w:pPr>
        <w:pStyle w:val="Normlntz"/>
        <w:spacing w:before="0"/>
        <w:rPr>
          <w:rFonts w:ascii="Arial Narrow" w:hAnsi="Arial Narrow"/>
          <w:iCs/>
        </w:rPr>
      </w:pPr>
      <w:r w:rsidRPr="00195B3F">
        <w:rPr>
          <w:rFonts w:ascii="Arial Narrow" w:hAnsi="Arial Narrow"/>
          <w:iCs/>
          <w:u w:val="single"/>
        </w:rPr>
        <w:t>Základové konstrukce</w:t>
      </w:r>
      <w:r w:rsidRPr="00A3204A">
        <w:rPr>
          <w:rFonts w:ascii="Arial Narrow" w:hAnsi="Arial Narrow"/>
          <w:iCs/>
        </w:rPr>
        <w:t xml:space="preserve"> – </w:t>
      </w:r>
      <w:r w:rsidR="00D43602" w:rsidRPr="00BD4D79">
        <w:rPr>
          <w:rFonts w:ascii="Arial Narrow" w:hAnsi="Arial Narrow"/>
          <w:iCs/>
        </w:rPr>
        <w:t xml:space="preserve">Základy betonové ohradní zdi budou součástí </w:t>
      </w:r>
      <w:proofErr w:type="spellStart"/>
      <w:r w:rsidR="004C46A2">
        <w:rPr>
          <w:rFonts w:ascii="Arial Narrow" w:hAnsi="Arial Narrow"/>
          <w:iCs/>
        </w:rPr>
        <w:t>žb</w:t>
      </w:r>
      <w:proofErr w:type="spellEnd"/>
      <w:r w:rsidR="004C46A2">
        <w:rPr>
          <w:rFonts w:ascii="Arial Narrow" w:hAnsi="Arial Narrow"/>
          <w:iCs/>
        </w:rPr>
        <w:t xml:space="preserve">. </w:t>
      </w:r>
      <w:r w:rsidR="00D43602" w:rsidRPr="00BD4D79">
        <w:rPr>
          <w:rFonts w:ascii="Arial Narrow" w:hAnsi="Arial Narrow"/>
          <w:iCs/>
        </w:rPr>
        <w:t xml:space="preserve">prefabrikátu. Pro založení vnitřního oplocení budou provedeny monolitické základové patky s prefabrikovanými </w:t>
      </w:r>
      <w:proofErr w:type="spellStart"/>
      <w:r w:rsidR="00D43602" w:rsidRPr="00BD4D79">
        <w:rPr>
          <w:rFonts w:ascii="Arial Narrow" w:hAnsi="Arial Narrow"/>
          <w:iCs/>
        </w:rPr>
        <w:t>podhrabovými</w:t>
      </w:r>
      <w:proofErr w:type="spellEnd"/>
      <w:r w:rsidR="00D43602" w:rsidRPr="00BD4D79">
        <w:rPr>
          <w:rFonts w:ascii="Arial Narrow" w:hAnsi="Arial Narrow"/>
          <w:iCs/>
        </w:rPr>
        <w:t xml:space="preserve"> deskami.</w:t>
      </w:r>
    </w:p>
    <w:p w:rsidR="00DC070E" w:rsidRPr="00A3204A" w:rsidRDefault="00DC070E" w:rsidP="00DC070E">
      <w:pPr>
        <w:pStyle w:val="Normlntz"/>
        <w:spacing w:before="0"/>
        <w:rPr>
          <w:rFonts w:ascii="Arial Narrow" w:hAnsi="Arial Narrow"/>
          <w:iCs/>
        </w:rPr>
      </w:pPr>
      <w:r w:rsidRPr="00195B3F">
        <w:rPr>
          <w:rFonts w:ascii="Arial Narrow" w:hAnsi="Arial Narrow"/>
          <w:iCs/>
          <w:u w:val="single"/>
        </w:rPr>
        <w:t>Svislé nosné konstrukce</w:t>
      </w:r>
      <w:r>
        <w:rPr>
          <w:rFonts w:ascii="Arial Narrow" w:hAnsi="Arial Narrow"/>
          <w:iCs/>
        </w:rPr>
        <w:t xml:space="preserve"> – </w:t>
      </w:r>
      <w:r w:rsidR="00D43602">
        <w:rPr>
          <w:rFonts w:ascii="Arial Narrow" w:hAnsi="Arial Narrow"/>
          <w:iCs/>
        </w:rPr>
        <w:t>Ohradní zdi budou seskládány z</w:t>
      </w:r>
      <w:r w:rsidR="00BD4D79">
        <w:rPr>
          <w:rFonts w:ascii="Arial Narrow" w:hAnsi="Arial Narrow"/>
          <w:iCs/>
        </w:rPr>
        <w:t xml:space="preserve"> prefabrikátů. </w:t>
      </w:r>
    </w:p>
    <w:p w:rsidR="00DC070E" w:rsidRPr="00A3204A" w:rsidRDefault="00DC070E" w:rsidP="00DC070E">
      <w:pPr>
        <w:pStyle w:val="Normlntz"/>
        <w:spacing w:before="0"/>
        <w:rPr>
          <w:rFonts w:ascii="Arial Narrow" w:hAnsi="Arial Narrow"/>
        </w:rPr>
      </w:pPr>
      <w:r w:rsidRPr="00195B3F">
        <w:rPr>
          <w:rFonts w:ascii="Arial Narrow" w:hAnsi="Arial Narrow"/>
          <w:u w:val="single"/>
        </w:rPr>
        <w:t>Vodorovné konstrukce</w:t>
      </w:r>
      <w:r>
        <w:rPr>
          <w:rFonts w:ascii="Arial Narrow" w:hAnsi="Arial Narrow"/>
        </w:rPr>
        <w:t xml:space="preserve"> </w:t>
      </w:r>
      <w:r w:rsidR="002C7B0F">
        <w:rPr>
          <w:rFonts w:ascii="Arial Narrow" w:hAnsi="Arial Narrow"/>
        </w:rPr>
        <w:t>–</w:t>
      </w:r>
      <w:r w:rsidR="00BD4D79">
        <w:rPr>
          <w:rFonts w:ascii="Arial Narrow" w:hAnsi="Arial Narrow"/>
        </w:rPr>
        <w:t xml:space="preserve"> </w:t>
      </w:r>
      <w:r w:rsidR="002C7B0F">
        <w:rPr>
          <w:rFonts w:ascii="Arial Narrow" w:hAnsi="Arial Narrow"/>
        </w:rPr>
        <w:t>V místě otvorů v ohradní zdi budou provedeny prefabrikované překlady v rámci prefabrikátů ohradní zdi.</w:t>
      </w:r>
      <w:r>
        <w:rPr>
          <w:rFonts w:ascii="Arial Narrow" w:hAnsi="Arial Narrow"/>
        </w:rPr>
        <w:t xml:space="preserve"> </w:t>
      </w:r>
    </w:p>
    <w:p w:rsidR="00BD4D79" w:rsidRPr="00BD4D79" w:rsidRDefault="00760D54" w:rsidP="00BD4D79">
      <w:pPr>
        <w:jc w:val="both"/>
        <w:rPr>
          <w:rFonts w:ascii="Arial Narrow" w:hAnsi="Arial Narrow"/>
        </w:rPr>
      </w:pPr>
      <w:r>
        <w:rPr>
          <w:rFonts w:ascii="Arial Narrow" w:hAnsi="Arial Narrow"/>
          <w:u w:val="single"/>
        </w:rPr>
        <w:t>Oplocení</w:t>
      </w:r>
      <w:r w:rsidR="00DC070E">
        <w:rPr>
          <w:rFonts w:ascii="Arial Narrow" w:hAnsi="Arial Narrow"/>
        </w:rPr>
        <w:t xml:space="preserve"> </w:t>
      </w:r>
      <w:r w:rsidR="00DC070E" w:rsidRPr="0050468B">
        <w:rPr>
          <w:rFonts w:ascii="Arial Narrow" w:hAnsi="Arial Narrow"/>
        </w:rPr>
        <w:t xml:space="preserve">– </w:t>
      </w:r>
      <w:r w:rsidR="00BD4D79" w:rsidRPr="00BD4D79">
        <w:rPr>
          <w:rFonts w:ascii="Arial Narrow" w:hAnsi="Arial Narrow"/>
        </w:rPr>
        <w:t>Vnější oplocení bude provedeno z prefabrikovaných železobetonových dílců</w:t>
      </w:r>
      <w:r w:rsidR="00283541">
        <w:rPr>
          <w:rFonts w:ascii="Arial Narrow" w:hAnsi="Arial Narrow"/>
        </w:rPr>
        <w:t>, výška min. 4,5m nad upraveným terénem</w:t>
      </w:r>
      <w:r w:rsidR="00BD4D79" w:rsidRPr="00BD4D79">
        <w:rPr>
          <w:rFonts w:ascii="Arial Narrow" w:hAnsi="Arial Narrow"/>
        </w:rPr>
        <w:t xml:space="preserve">. Na horní hraně ohradní stěny budou osazeny </w:t>
      </w:r>
      <w:proofErr w:type="spellStart"/>
      <w:r w:rsidR="00BD4D79" w:rsidRPr="00BD4D79">
        <w:rPr>
          <w:rFonts w:ascii="Arial Narrow" w:hAnsi="Arial Narrow"/>
        </w:rPr>
        <w:t>bavolety</w:t>
      </w:r>
      <w:proofErr w:type="spellEnd"/>
      <w:r w:rsidR="00BD4D79" w:rsidRPr="00BD4D79">
        <w:rPr>
          <w:rFonts w:ascii="Arial Narrow" w:hAnsi="Arial Narrow"/>
        </w:rPr>
        <w:t xml:space="preserve"> s jedním „</w:t>
      </w:r>
      <w:proofErr w:type="spellStart"/>
      <w:r w:rsidR="00BD4D79" w:rsidRPr="00BD4D79">
        <w:rPr>
          <w:rFonts w:ascii="Arial Narrow" w:hAnsi="Arial Narrow"/>
        </w:rPr>
        <w:t>bruno</w:t>
      </w:r>
      <w:proofErr w:type="spellEnd"/>
      <w:r w:rsidR="00BD4D79" w:rsidRPr="00BD4D79">
        <w:rPr>
          <w:rFonts w:ascii="Arial Narrow" w:hAnsi="Arial Narrow"/>
        </w:rPr>
        <w:t xml:space="preserve"> válcem“ (žiletkový točený drát). V místě stávajícího objektu B9 bude provedeno propojení ohradní zdi nad vjezdovým košem –</w:t>
      </w:r>
      <w:r w:rsidR="00E32296">
        <w:rPr>
          <w:rFonts w:ascii="Arial Narrow" w:hAnsi="Arial Narrow"/>
        </w:rPr>
        <w:t xml:space="preserve"> </w:t>
      </w:r>
      <w:r w:rsidR="00BD4D79" w:rsidRPr="00BD4D79">
        <w:rPr>
          <w:rFonts w:ascii="Arial Narrow" w:hAnsi="Arial Narrow"/>
        </w:rPr>
        <w:t xml:space="preserve">pletivo výšky 2,5m + 2x </w:t>
      </w:r>
      <w:proofErr w:type="spellStart"/>
      <w:r w:rsidR="00BD4D79" w:rsidRPr="00BD4D79">
        <w:rPr>
          <w:rFonts w:ascii="Arial Narrow" w:hAnsi="Arial Narrow"/>
        </w:rPr>
        <w:t>bruno</w:t>
      </w:r>
      <w:proofErr w:type="spellEnd"/>
      <w:r w:rsidR="00BD4D79" w:rsidRPr="00BD4D79">
        <w:rPr>
          <w:rFonts w:ascii="Arial Narrow" w:hAnsi="Arial Narrow"/>
        </w:rPr>
        <w:t xml:space="preserve"> válec v horní části, 1x </w:t>
      </w:r>
      <w:proofErr w:type="spellStart"/>
      <w:r w:rsidR="00BD4D79" w:rsidRPr="00BD4D79">
        <w:rPr>
          <w:rFonts w:ascii="Arial Narrow" w:hAnsi="Arial Narrow"/>
        </w:rPr>
        <w:t>brunoválec</w:t>
      </w:r>
      <w:proofErr w:type="spellEnd"/>
      <w:r w:rsidR="00BD4D79" w:rsidRPr="00BD4D79">
        <w:rPr>
          <w:rFonts w:ascii="Arial Narrow" w:hAnsi="Arial Narrow"/>
        </w:rPr>
        <w:t>, přesah na ohradní zeď min. 1m</w:t>
      </w:r>
    </w:p>
    <w:p w:rsidR="00BD4D79" w:rsidRPr="00BD4D79" w:rsidRDefault="00BD4D79" w:rsidP="00BD4D79">
      <w:pPr>
        <w:pStyle w:val="Normlntz"/>
        <w:spacing w:before="0"/>
        <w:rPr>
          <w:rFonts w:ascii="Arial Narrow" w:hAnsi="Arial Narrow"/>
        </w:rPr>
      </w:pPr>
      <w:r w:rsidRPr="00BD4D79">
        <w:rPr>
          <w:rFonts w:ascii="Arial Narrow" w:hAnsi="Arial Narrow"/>
        </w:rPr>
        <w:t>Vnitřní oplocení</w:t>
      </w:r>
      <w:r w:rsidR="0028487C">
        <w:rPr>
          <w:rFonts w:ascii="Arial Narrow" w:hAnsi="Arial Narrow"/>
        </w:rPr>
        <w:t xml:space="preserve"> -  pletivo</w:t>
      </w:r>
      <w:r w:rsidR="00283541">
        <w:rPr>
          <w:rFonts w:ascii="Arial Narrow" w:hAnsi="Arial Narrow"/>
        </w:rPr>
        <w:t xml:space="preserve"> výšky 3,5m</w:t>
      </w:r>
      <w:r w:rsidRPr="00BD4D79">
        <w:rPr>
          <w:rFonts w:ascii="Arial Narrow" w:hAnsi="Arial Narrow"/>
        </w:rPr>
        <w:t xml:space="preserve"> bude provedeno bezúdržbové, </w:t>
      </w:r>
      <w:r w:rsidR="0028487C">
        <w:rPr>
          <w:rFonts w:ascii="Arial Narrow" w:hAnsi="Arial Narrow"/>
        </w:rPr>
        <w:t xml:space="preserve"> popř. </w:t>
      </w:r>
      <w:r w:rsidRPr="0028487C">
        <w:rPr>
          <w:rFonts w:ascii="Arial Narrow" w:hAnsi="Arial Narrow"/>
        </w:rPr>
        <w:t>svařované</w:t>
      </w:r>
      <w:r w:rsidR="0028487C">
        <w:rPr>
          <w:rFonts w:ascii="Arial Narrow" w:hAnsi="Arial Narrow"/>
        </w:rPr>
        <w:t>,</w:t>
      </w:r>
      <w:r w:rsidRPr="00BD4D79">
        <w:rPr>
          <w:rFonts w:ascii="Arial Narrow" w:hAnsi="Arial Narrow"/>
        </w:rPr>
        <w:t xml:space="preserve"> zinkované min. pr. drátu 3mm,  z ocelovými sloupky s </w:t>
      </w:r>
      <w:proofErr w:type="spellStart"/>
      <w:r w:rsidRPr="00BD4D79">
        <w:rPr>
          <w:rFonts w:ascii="Arial Narrow" w:hAnsi="Arial Narrow"/>
        </w:rPr>
        <w:t>bavolety</w:t>
      </w:r>
      <w:proofErr w:type="spellEnd"/>
      <w:r w:rsidRPr="00BD4D79">
        <w:rPr>
          <w:rFonts w:ascii="Arial Narrow" w:hAnsi="Arial Narrow"/>
        </w:rPr>
        <w:t xml:space="preserve">  a opatřeny dvěma „</w:t>
      </w:r>
      <w:proofErr w:type="spellStart"/>
      <w:r w:rsidRPr="00BD4D79">
        <w:rPr>
          <w:rFonts w:ascii="Arial Narrow" w:hAnsi="Arial Narrow"/>
        </w:rPr>
        <w:t>bruno</w:t>
      </w:r>
      <w:proofErr w:type="spellEnd"/>
      <w:r w:rsidR="001D392A">
        <w:rPr>
          <w:rFonts w:ascii="Arial Narrow" w:hAnsi="Arial Narrow"/>
        </w:rPr>
        <w:t>“ válci</w:t>
      </w:r>
      <w:r w:rsidRPr="00BD4D79">
        <w:rPr>
          <w:rFonts w:ascii="Arial Narrow" w:hAnsi="Arial Narrow"/>
        </w:rPr>
        <w:t xml:space="preserve">. </w:t>
      </w:r>
    </w:p>
    <w:p w:rsidR="00BD4D79" w:rsidRPr="00BD4D79" w:rsidRDefault="00BD4D79" w:rsidP="00BD4D79">
      <w:pPr>
        <w:jc w:val="both"/>
        <w:rPr>
          <w:rFonts w:ascii="Arial Narrow" w:hAnsi="Arial Narrow"/>
        </w:rPr>
      </w:pPr>
      <w:r w:rsidRPr="00BD4D79">
        <w:rPr>
          <w:rFonts w:ascii="Arial Narrow" w:hAnsi="Arial Narrow"/>
        </w:rPr>
        <w:t>Pro zajištění vstupu do střežené části budou v ohradní zdi osazeny dvě ocelové branky, které budou navazovat na naváděcí koridory, provedeny stejně jako vnitřní oplocení.</w:t>
      </w:r>
      <w:r w:rsidRPr="00BD4D79">
        <w:rPr>
          <w:rFonts w:ascii="Arial" w:hAnsi="Arial" w:cs="Arial"/>
        </w:rPr>
        <w:t xml:space="preserve"> </w:t>
      </w:r>
      <w:r w:rsidRPr="00BD4D79">
        <w:rPr>
          <w:rFonts w:ascii="Arial Narrow" w:hAnsi="Arial Narrow"/>
        </w:rPr>
        <w:t>Šířka koridoru 1,2m, zámková dlažba, obrubníky</w:t>
      </w:r>
    </w:p>
    <w:p w:rsidR="0050468B" w:rsidRPr="0050468B" w:rsidRDefault="00DC070E" w:rsidP="00BD4D79">
      <w:pPr>
        <w:pStyle w:val="Normlntz"/>
        <w:spacing w:before="0"/>
        <w:rPr>
          <w:rFonts w:ascii="Arial Narrow" w:hAnsi="Arial Narrow"/>
          <w:bCs/>
          <w:szCs w:val="22"/>
        </w:rPr>
      </w:pPr>
      <w:r w:rsidRPr="0050468B">
        <w:rPr>
          <w:rFonts w:ascii="Arial Narrow" w:hAnsi="Arial Narrow"/>
          <w:u w:val="single"/>
        </w:rPr>
        <w:t>Úpravy povrchů</w:t>
      </w:r>
      <w:r w:rsidRPr="0050468B">
        <w:rPr>
          <w:rFonts w:ascii="Arial Narrow" w:hAnsi="Arial Narrow"/>
        </w:rPr>
        <w:t xml:space="preserve"> </w:t>
      </w:r>
      <w:r w:rsidR="00BD4D79">
        <w:rPr>
          <w:rFonts w:ascii="Arial Narrow" w:hAnsi="Arial Narrow"/>
        </w:rPr>
        <w:t>–</w:t>
      </w:r>
      <w:r w:rsidRPr="0050468B">
        <w:rPr>
          <w:rFonts w:ascii="Arial Narrow" w:hAnsi="Arial Narrow"/>
        </w:rPr>
        <w:t xml:space="preserve"> </w:t>
      </w:r>
      <w:r w:rsidR="00BD4D79" w:rsidRPr="0028487C">
        <w:rPr>
          <w:rFonts w:ascii="Arial Narrow" w:hAnsi="Arial Narrow"/>
        </w:rPr>
        <w:t xml:space="preserve">ohradní zeď bude provedena z pohledového betonu, popř. bude </w:t>
      </w:r>
      <w:r w:rsidR="0028487C" w:rsidRPr="0028487C">
        <w:rPr>
          <w:rFonts w:ascii="Arial Narrow" w:hAnsi="Arial Narrow"/>
        </w:rPr>
        <w:t>povrch opatřen</w:t>
      </w:r>
      <w:r w:rsidR="00BD4D79" w:rsidRPr="0028487C">
        <w:rPr>
          <w:rFonts w:ascii="Arial Narrow" w:hAnsi="Arial Narrow"/>
        </w:rPr>
        <w:t xml:space="preserve"> uzavírací</w:t>
      </w:r>
      <w:r w:rsidR="0028487C" w:rsidRPr="0028487C">
        <w:rPr>
          <w:rFonts w:ascii="Arial Narrow" w:hAnsi="Arial Narrow"/>
        </w:rPr>
        <w:t>m</w:t>
      </w:r>
      <w:r w:rsidR="00BD4D79" w:rsidRPr="0028487C">
        <w:rPr>
          <w:rFonts w:ascii="Arial Narrow" w:hAnsi="Arial Narrow"/>
        </w:rPr>
        <w:t xml:space="preserve"> nátěr</w:t>
      </w:r>
      <w:r w:rsidR="0028487C" w:rsidRPr="0028487C">
        <w:rPr>
          <w:rFonts w:ascii="Arial Narrow" w:hAnsi="Arial Narrow"/>
        </w:rPr>
        <w:t>em</w:t>
      </w:r>
      <w:r w:rsidR="00BD4D79" w:rsidRPr="0028487C">
        <w:rPr>
          <w:rFonts w:ascii="Arial Narrow" w:hAnsi="Arial Narrow"/>
        </w:rPr>
        <w:t>.</w:t>
      </w:r>
      <w:r w:rsidR="0050468B" w:rsidRPr="0050468B">
        <w:rPr>
          <w:rFonts w:ascii="Arial Narrow" w:hAnsi="Arial Narrow"/>
          <w:bCs/>
          <w:szCs w:val="22"/>
        </w:rPr>
        <w:t xml:space="preserve"> </w:t>
      </w:r>
    </w:p>
    <w:p w:rsidR="00760D54" w:rsidRDefault="00DC070E" w:rsidP="00760D54">
      <w:pPr>
        <w:jc w:val="both"/>
        <w:rPr>
          <w:rFonts w:ascii="Arial Narrow" w:hAnsi="Arial Narrow"/>
          <w:szCs w:val="22"/>
        </w:rPr>
      </w:pPr>
      <w:r w:rsidRPr="00723033">
        <w:rPr>
          <w:rFonts w:ascii="Arial Narrow" w:hAnsi="Arial Narrow"/>
          <w:u w:val="single"/>
        </w:rPr>
        <w:t>Bourací práce</w:t>
      </w:r>
      <w:r>
        <w:rPr>
          <w:rFonts w:ascii="Arial Narrow" w:hAnsi="Arial Narrow"/>
        </w:rPr>
        <w:t xml:space="preserve"> – </w:t>
      </w:r>
      <w:r w:rsidR="00760D54" w:rsidRPr="00FD50CB">
        <w:rPr>
          <w:rFonts w:ascii="Arial Narrow" w:hAnsi="Arial Narrow"/>
          <w:szCs w:val="22"/>
        </w:rPr>
        <w:t xml:space="preserve">Pro přípravu staveniště bude provedeno vybourání </w:t>
      </w:r>
      <w:r w:rsidR="00760D54">
        <w:rPr>
          <w:rFonts w:ascii="Arial Narrow" w:hAnsi="Arial Narrow"/>
          <w:szCs w:val="22"/>
        </w:rPr>
        <w:t xml:space="preserve">stávajících ohradních zdí a </w:t>
      </w:r>
      <w:r w:rsidR="005E2BCA">
        <w:rPr>
          <w:rFonts w:ascii="Arial Narrow" w:hAnsi="Arial Narrow"/>
          <w:szCs w:val="22"/>
        </w:rPr>
        <w:t xml:space="preserve">vnitřního sledu </w:t>
      </w:r>
      <w:r w:rsidR="00760D54">
        <w:rPr>
          <w:rFonts w:ascii="Arial Narrow" w:hAnsi="Arial Narrow"/>
          <w:szCs w:val="22"/>
        </w:rPr>
        <w:t>oplocení</w:t>
      </w:r>
      <w:r w:rsidR="005E2BCA">
        <w:rPr>
          <w:rFonts w:ascii="Arial Narrow" w:hAnsi="Arial Narrow"/>
          <w:szCs w:val="22"/>
        </w:rPr>
        <w:t xml:space="preserve"> zakázaného pásma</w:t>
      </w:r>
      <w:r w:rsidR="00760D54">
        <w:rPr>
          <w:rFonts w:ascii="Arial Narrow" w:hAnsi="Arial Narrow"/>
          <w:szCs w:val="22"/>
        </w:rPr>
        <w:t>, strážních věží,</w:t>
      </w:r>
      <w:r w:rsidR="001D392A">
        <w:rPr>
          <w:rFonts w:ascii="Arial Narrow" w:hAnsi="Arial Narrow"/>
          <w:szCs w:val="22"/>
        </w:rPr>
        <w:t xml:space="preserve"> venkovního osvětlení ohradní zdi,</w:t>
      </w:r>
      <w:r w:rsidR="00760D54">
        <w:rPr>
          <w:rFonts w:ascii="Arial Narrow" w:hAnsi="Arial Narrow"/>
          <w:szCs w:val="22"/>
        </w:rPr>
        <w:t xml:space="preserve"> </w:t>
      </w:r>
      <w:r w:rsidR="00760D54" w:rsidRPr="00FD50CB">
        <w:rPr>
          <w:rFonts w:ascii="Arial Narrow" w:hAnsi="Arial Narrow"/>
          <w:szCs w:val="22"/>
        </w:rPr>
        <w:t xml:space="preserve">rozebrání chodníků a dalších zpevněných ploch dle výkresu. </w:t>
      </w:r>
    </w:p>
    <w:p w:rsidR="001D392A" w:rsidRDefault="00760D54" w:rsidP="00760D54">
      <w:pPr>
        <w:jc w:val="both"/>
        <w:rPr>
          <w:rFonts w:ascii="Arial Narrow" w:hAnsi="Arial Narrow"/>
          <w:szCs w:val="22"/>
        </w:rPr>
      </w:pPr>
      <w:r>
        <w:rPr>
          <w:rFonts w:ascii="Arial Narrow" w:hAnsi="Arial Narrow"/>
          <w:szCs w:val="22"/>
        </w:rPr>
        <w:t>Neb</w:t>
      </w:r>
      <w:r w:rsidRPr="00FD50CB">
        <w:rPr>
          <w:rFonts w:ascii="Arial Narrow" w:hAnsi="Arial Narrow"/>
          <w:szCs w:val="22"/>
        </w:rPr>
        <w:t xml:space="preserve">ude nutno provést kácení </w:t>
      </w:r>
      <w:r>
        <w:rPr>
          <w:rFonts w:ascii="Arial Narrow" w:hAnsi="Arial Narrow"/>
          <w:szCs w:val="22"/>
        </w:rPr>
        <w:t>dřevin.</w:t>
      </w:r>
    </w:p>
    <w:p w:rsidR="00DA5336" w:rsidRDefault="00DA5336" w:rsidP="00760D54">
      <w:pPr>
        <w:jc w:val="both"/>
        <w:rPr>
          <w:rFonts w:ascii="Arial Narrow" w:hAnsi="Arial Narrow"/>
          <w:szCs w:val="22"/>
        </w:rPr>
      </w:pPr>
    </w:p>
    <w:p w:rsidR="00DA5336" w:rsidRDefault="00DA5336" w:rsidP="00760D54">
      <w:pPr>
        <w:jc w:val="both"/>
        <w:rPr>
          <w:rFonts w:ascii="Arial Narrow" w:hAnsi="Arial Narrow"/>
          <w:szCs w:val="22"/>
        </w:rPr>
      </w:pPr>
    </w:p>
    <w:p w:rsidR="002E332D" w:rsidRPr="002E332D" w:rsidRDefault="002E332D" w:rsidP="00C40996">
      <w:pPr>
        <w:pStyle w:val="Normlntz"/>
        <w:spacing w:before="0"/>
        <w:outlineLvl w:val="0"/>
        <w:rPr>
          <w:rFonts w:ascii="Arial Narrow" w:hAnsi="Arial Narrow"/>
          <w:b/>
          <w:bCs/>
          <w:u w:val="single"/>
        </w:rPr>
      </w:pPr>
      <w:r>
        <w:rPr>
          <w:rFonts w:ascii="Arial Narrow" w:hAnsi="Arial Narrow"/>
          <w:b/>
          <w:bCs/>
          <w:u w:val="single"/>
        </w:rPr>
        <w:t>Stavebně konstrukční  část</w:t>
      </w:r>
    </w:p>
    <w:p w:rsidR="00283541" w:rsidRPr="00283541" w:rsidRDefault="00283541" w:rsidP="00283541">
      <w:pPr>
        <w:pStyle w:val="Normlntz"/>
        <w:rPr>
          <w:rFonts w:ascii="Arial Narrow" w:hAnsi="Arial Narrow"/>
        </w:rPr>
      </w:pPr>
      <w:r w:rsidRPr="00283541">
        <w:rPr>
          <w:rFonts w:ascii="Arial Narrow" w:hAnsi="Arial Narrow"/>
        </w:rPr>
        <w:t xml:space="preserve">Vnější plot je navržen jako železobetonový prefabrikovaný. Profil prefabrikátu je obrácené T proměnné tloušťky. Šířka každého dílu plotu je omezena montážními a dopravními limity v daném prostředí na 1,0-1,5 m. Uložení dílů musí být do </w:t>
      </w:r>
      <w:proofErr w:type="spellStart"/>
      <w:r w:rsidRPr="00283541">
        <w:rPr>
          <w:rFonts w:ascii="Arial Narrow" w:hAnsi="Arial Narrow"/>
        </w:rPr>
        <w:t>nezámrzné</w:t>
      </w:r>
      <w:proofErr w:type="spellEnd"/>
      <w:r w:rsidRPr="00283541">
        <w:rPr>
          <w:rFonts w:ascii="Arial Narrow" w:hAnsi="Arial Narrow"/>
        </w:rPr>
        <w:t xml:space="preserve"> hloubky </w:t>
      </w:r>
      <w:r w:rsidRPr="006E4B15">
        <w:rPr>
          <w:rFonts w:ascii="Arial Narrow" w:hAnsi="Arial Narrow"/>
        </w:rPr>
        <w:t>na</w:t>
      </w:r>
      <w:r w:rsidR="001D392A" w:rsidRPr="006E4B15">
        <w:rPr>
          <w:rFonts w:ascii="Arial Narrow" w:hAnsi="Arial Narrow"/>
        </w:rPr>
        <w:t xml:space="preserve"> betonový podklad</w:t>
      </w:r>
      <w:r w:rsidRPr="006E4B15">
        <w:rPr>
          <w:rFonts w:ascii="Arial Narrow" w:hAnsi="Arial Narrow"/>
        </w:rPr>
        <w:t>.</w:t>
      </w:r>
      <w:r w:rsidRPr="00283541">
        <w:rPr>
          <w:rFonts w:ascii="Arial Narrow" w:hAnsi="Arial Narrow"/>
        </w:rPr>
        <w:t xml:space="preserve"> Stykování dílů po svislých hranách je navrženo na ozub. Horní líc stěny plotu bude okován pro dodatečnou montáž ocelových nosných prvků pro </w:t>
      </w:r>
      <w:proofErr w:type="spellStart"/>
      <w:r w:rsidRPr="00283541">
        <w:rPr>
          <w:rFonts w:ascii="Arial Narrow" w:hAnsi="Arial Narrow"/>
        </w:rPr>
        <w:t>bavolet</w:t>
      </w:r>
      <w:proofErr w:type="spellEnd"/>
      <w:r w:rsidRPr="00283541">
        <w:rPr>
          <w:rFonts w:ascii="Arial Narrow" w:hAnsi="Arial Narrow"/>
        </w:rPr>
        <w:t xml:space="preserve"> a další zabezpečení. V prefabrikátech budou zapuštěny potřebné instalace.</w:t>
      </w:r>
    </w:p>
    <w:p w:rsidR="00283541" w:rsidRDefault="00283541" w:rsidP="00283541">
      <w:pPr>
        <w:pStyle w:val="Normlntz"/>
        <w:rPr>
          <w:rFonts w:ascii="Arial Narrow" w:hAnsi="Arial Narrow"/>
        </w:rPr>
      </w:pPr>
      <w:r w:rsidRPr="00283541">
        <w:rPr>
          <w:rFonts w:ascii="Arial Narrow" w:hAnsi="Arial Narrow"/>
        </w:rPr>
        <w:t>Výškově lze plotové prvky po částech odstupňovat dle skutečného průběhu terénu.</w:t>
      </w:r>
    </w:p>
    <w:p w:rsidR="00E96DF1" w:rsidRDefault="00E96DF1" w:rsidP="00283541">
      <w:pPr>
        <w:pStyle w:val="Normlntz"/>
        <w:rPr>
          <w:rFonts w:ascii="Arial Narrow" w:hAnsi="Arial Narrow"/>
        </w:rPr>
      </w:pPr>
    </w:p>
    <w:p w:rsidR="007861B9" w:rsidRDefault="007861B9" w:rsidP="00283541">
      <w:pPr>
        <w:pStyle w:val="Normlntz"/>
        <w:rPr>
          <w:rFonts w:ascii="Arial Narrow" w:hAnsi="Arial Narrow"/>
        </w:rPr>
      </w:pPr>
    </w:p>
    <w:p w:rsidR="007861B9" w:rsidRDefault="007861B9" w:rsidP="00283541">
      <w:pPr>
        <w:pStyle w:val="Normlntz"/>
        <w:rPr>
          <w:rFonts w:ascii="Arial Narrow" w:hAnsi="Arial Narrow"/>
        </w:rPr>
      </w:pPr>
    </w:p>
    <w:p w:rsidR="007861B9" w:rsidRDefault="007861B9" w:rsidP="00283541">
      <w:pPr>
        <w:pStyle w:val="Normlntz"/>
        <w:rPr>
          <w:rFonts w:ascii="Arial Narrow" w:hAnsi="Arial Narrow"/>
        </w:rPr>
      </w:pPr>
    </w:p>
    <w:p w:rsidR="007861B9" w:rsidRDefault="007861B9" w:rsidP="00283541">
      <w:pPr>
        <w:pStyle w:val="Normlntz"/>
        <w:rPr>
          <w:rFonts w:ascii="Arial Narrow" w:hAnsi="Arial Narrow"/>
        </w:rPr>
      </w:pPr>
    </w:p>
    <w:p w:rsidR="007861B9" w:rsidRDefault="007861B9" w:rsidP="00283541">
      <w:pPr>
        <w:pStyle w:val="Normlntz"/>
        <w:rPr>
          <w:rFonts w:ascii="Arial Narrow" w:hAnsi="Arial Narrow"/>
        </w:rPr>
      </w:pPr>
    </w:p>
    <w:p w:rsidR="007861B9" w:rsidRDefault="007861B9" w:rsidP="00283541">
      <w:pPr>
        <w:pStyle w:val="Normlntz"/>
        <w:rPr>
          <w:rFonts w:ascii="Arial Narrow" w:hAnsi="Arial Narrow"/>
        </w:rPr>
      </w:pPr>
    </w:p>
    <w:p w:rsidR="007861B9" w:rsidRPr="00283541" w:rsidRDefault="007861B9" w:rsidP="00283541">
      <w:pPr>
        <w:pStyle w:val="Normlntz"/>
        <w:rPr>
          <w:rFonts w:ascii="Arial Narrow" w:hAnsi="Arial Narrow"/>
        </w:rPr>
      </w:pPr>
    </w:p>
    <w:p w:rsidR="004C46A2" w:rsidRPr="004C46A2" w:rsidRDefault="004C46A2" w:rsidP="00C40996">
      <w:pPr>
        <w:pStyle w:val="Normlntz"/>
        <w:spacing w:before="0"/>
        <w:outlineLvl w:val="0"/>
        <w:rPr>
          <w:rFonts w:ascii="Arial Narrow" w:hAnsi="Arial Narrow"/>
          <w:b/>
          <w:bCs/>
          <w:u w:val="single"/>
        </w:rPr>
      </w:pPr>
      <w:r w:rsidRPr="004C46A2">
        <w:rPr>
          <w:rFonts w:ascii="Arial Narrow" w:hAnsi="Arial Narrow"/>
          <w:b/>
          <w:bCs/>
          <w:u w:val="single"/>
        </w:rPr>
        <w:t>Slaboproudé rozvody</w:t>
      </w:r>
    </w:p>
    <w:p w:rsidR="004C46A2" w:rsidRPr="004C46A2" w:rsidRDefault="004C46A2" w:rsidP="004C46A2">
      <w:pPr>
        <w:spacing w:before="120"/>
        <w:rPr>
          <w:rFonts w:ascii="Arial Narrow" w:hAnsi="Arial Narrow" w:cs="Arial"/>
          <w:szCs w:val="24"/>
        </w:rPr>
      </w:pPr>
      <w:r w:rsidRPr="004C46A2">
        <w:rPr>
          <w:rFonts w:ascii="Arial Narrow" w:hAnsi="Arial Narrow" w:cs="Arial"/>
          <w:szCs w:val="24"/>
        </w:rPr>
        <w:t>V uvedeném areálu jsou navrženy technologie slaboproudých rozvodů v následujícím rozsahu:</w:t>
      </w:r>
    </w:p>
    <w:p w:rsidR="0072048B" w:rsidRDefault="0072048B" w:rsidP="004C46A2">
      <w:pPr>
        <w:rPr>
          <w:rFonts w:ascii="Arial Narrow" w:hAnsi="Arial Narrow" w:cs="Arial"/>
          <w:b/>
          <w:bCs/>
          <w:szCs w:val="24"/>
        </w:rPr>
      </w:pPr>
    </w:p>
    <w:p w:rsidR="004C46A2" w:rsidRPr="00287998" w:rsidRDefault="004C46A2" w:rsidP="00C40996">
      <w:pPr>
        <w:outlineLvl w:val="0"/>
        <w:rPr>
          <w:rFonts w:ascii="Arial Narrow" w:hAnsi="Arial Narrow" w:cs="Arial"/>
          <w:b/>
          <w:bCs/>
          <w:szCs w:val="24"/>
        </w:rPr>
      </w:pPr>
      <w:r w:rsidRPr="00287998">
        <w:rPr>
          <w:rFonts w:ascii="Arial Narrow" w:hAnsi="Arial Narrow" w:cs="Arial"/>
          <w:b/>
          <w:bCs/>
          <w:szCs w:val="24"/>
        </w:rPr>
        <w:t>Řídící systém</w:t>
      </w:r>
      <w:r w:rsidR="006E4B15">
        <w:rPr>
          <w:rFonts w:ascii="Arial Narrow" w:hAnsi="Arial Narrow" w:cs="Arial"/>
          <w:b/>
          <w:bCs/>
          <w:szCs w:val="24"/>
        </w:rPr>
        <w:t xml:space="preserve"> (PCO)</w:t>
      </w:r>
    </w:p>
    <w:p w:rsidR="006E4B15" w:rsidRDefault="004C46A2" w:rsidP="004C46A2">
      <w:pPr>
        <w:spacing w:before="120"/>
        <w:rPr>
          <w:rFonts w:ascii="Arial Narrow" w:hAnsi="Arial Narrow" w:cs="Arial"/>
          <w:szCs w:val="24"/>
        </w:rPr>
      </w:pPr>
      <w:r w:rsidRPr="006E4B15">
        <w:rPr>
          <w:rFonts w:ascii="Arial Narrow" w:hAnsi="Arial Narrow" w:cs="Arial"/>
          <w:szCs w:val="24"/>
        </w:rPr>
        <w:t xml:space="preserve">Poplachové systémy budou integrovány do jednoho nadstavbového </w:t>
      </w:r>
      <w:r w:rsidR="00537A0E" w:rsidRPr="00537A0E">
        <w:rPr>
          <w:rFonts w:ascii="Arial Narrow" w:hAnsi="Arial Narrow" w:cs="Arial"/>
          <w:szCs w:val="24"/>
        </w:rPr>
        <w:t>vizualizační</w:t>
      </w:r>
      <w:r w:rsidR="00537A0E">
        <w:rPr>
          <w:rFonts w:ascii="Arial Narrow" w:hAnsi="Arial Narrow" w:cs="Arial"/>
          <w:szCs w:val="24"/>
        </w:rPr>
        <w:t>ho</w:t>
      </w:r>
      <w:r w:rsidR="00537A0E" w:rsidRPr="006E4B15">
        <w:rPr>
          <w:rFonts w:ascii="Arial Narrow" w:hAnsi="Arial Narrow" w:cs="Arial"/>
          <w:szCs w:val="24"/>
        </w:rPr>
        <w:t xml:space="preserve"> </w:t>
      </w:r>
      <w:r w:rsidRPr="006E4B15">
        <w:rPr>
          <w:rFonts w:ascii="Arial Narrow" w:hAnsi="Arial Narrow" w:cs="Arial"/>
          <w:szCs w:val="24"/>
        </w:rPr>
        <w:t xml:space="preserve">řídícího systému </w:t>
      </w:r>
      <w:r w:rsidR="006E4B15">
        <w:rPr>
          <w:rFonts w:ascii="Arial Narrow" w:hAnsi="Arial Narrow" w:cs="Arial"/>
          <w:szCs w:val="24"/>
        </w:rPr>
        <w:t xml:space="preserve">PCO, </w:t>
      </w:r>
      <w:r w:rsidRPr="006E4B15">
        <w:rPr>
          <w:rFonts w:ascii="Arial Narrow" w:hAnsi="Arial Narrow" w:cs="Arial"/>
          <w:szCs w:val="24"/>
        </w:rPr>
        <w:t>a události budou zapisovány do společného deníku událostí včetně signalizace na operačním středisku. U poplachového zabezpečovacího systému bude umožněn zápis a zobrazení událostí (rozepnutí smyčky) i při nestřeženém stavu systému. V případě poruchy nadstavbového systému budou jednotlivé technologie n</w:t>
      </w:r>
      <w:r w:rsidR="0072048B" w:rsidRPr="006E4B15">
        <w:rPr>
          <w:rFonts w:ascii="Arial Narrow" w:hAnsi="Arial Narrow" w:cs="Arial"/>
          <w:szCs w:val="24"/>
        </w:rPr>
        <w:t xml:space="preserve">adále funkční. Současně musí a </w:t>
      </w:r>
      <w:r w:rsidRPr="006E4B15">
        <w:rPr>
          <w:rFonts w:ascii="Arial Narrow" w:hAnsi="Arial Narrow" w:cs="Arial"/>
          <w:szCs w:val="24"/>
        </w:rPr>
        <w:t xml:space="preserve">bude splněna podmínka, že porucha jednoho systému nebude ovlivňovat základní </w:t>
      </w:r>
      <w:r w:rsidR="0072048B" w:rsidRPr="006E4B15">
        <w:rPr>
          <w:rFonts w:ascii="Arial Narrow" w:hAnsi="Arial Narrow" w:cs="Arial"/>
          <w:szCs w:val="24"/>
        </w:rPr>
        <w:t>f</w:t>
      </w:r>
      <w:r w:rsidRPr="006E4B15">
        <w:rPr>
          <w:rFonts w:ascii="Arial Narrow" w:hAnsi="Arial Narrow" w:cs="Arial"/>
          <w:szCs w:val="24"/>
        </w:rPr>
        <w:t>unkce ostatních systémů.</w:t>
      </w:r>
      <w:ins w:id="0" w:author="Veiner Zdeněk Ing." w:date="2015-01-28T09:55:00Z">
        <w:r w:rsidRPr="006E4B15">
          <w:rPr>
            <w:rFonts w:ascii="Arial Narrow" w:hAnsi="Arial Narrow" w:cs="Arial"/>
            <w:szCs w:val="24"/>
          </w:rPr>
          <w:t xml:space="preserve"> </w:t>
        </w:r>
      </w:ins>
    </w:p>
    <w:p w:rsidR="006E4B15" w:rsidRDefault="006E4B15" w:rsidP="006E4B15">
      <w:pPr>
        <w:spacing w:before="120"/>
        <w:rPr>
          <w:rFonts w:ascii="Arial Narrow" w:hAnsi="Arial Narrow" w:cs="Arial"/>
          <w:szCs w:val="24"/>
        </w:rPr>
      </w:pPr>
      <w:r w:rsidRPr="006E4B15">
        <w:rPr>
          <w:rFonts w:ascii="Arial Narrow" w:hAnsi="Arial Narrow" w:cs="Arial"/>
          <w:szCs w:val="24"/>
        </w:rPr>
        <w:t xml:space="preserve">Pro potřeby bezpečnostních slaboproudých systémů bude vybudovaná samostatná síť LAN. Do této sítě budou dle potřeby připojovány PC-klient a síťové prvky jednotlivých systémů. Síťové propojení bude provedeno </w:t>
      </w:r>
      <w:r>
        <w:rPr>
          <w:rFonts w:ascii="Arial Narrow" w:hAnsi="Arial Narrow" w:cs="Arial"/>
          <w:szCs w:val="24"/>
        </w:rPr>
        <w:t>metalic</w:t>
      </w:r>
      <w:r w:rsidRPr="006E4B15">
        <w:rPr>
          <w:rFonts w:ascii="Arial Narrow" w:hAnsi="Arial Narrow" w:cs="Arial"/>
          <w:szCs w:val="24"/>
        </w:rPr>
        <w:t>kými kabely.</w:t>
      </w:r>
      <w:r w:rsidR="00BB116E">
        <w:rPr>
          <w:rFonts w:ascii="Arial Narrow" w:hAnsi="Arial Narrow" w:cs="Arial"/>
          <w:szCs w:val="24"/>
        </w:rPr>
        <w:t xml:space="preserve"> Vzdálený přístup nebude možný.</w:t>
      </w:r>
    </w:p>
    <w:p w:rsidR="008E0062" w:rsidRPr="008E0062" w:rsidRDefault="008E0062" w:rsidP="008E0062">
      <w:pPr>
        <w:spacing w:before="120"/>
        <w:rPr>
          <w:rFonts w:ascii="Arial Narrow" w:hAnsi="Arial Narrow" w:cs="Arial"/>
          <w:szCs w:val="24"/>
        </w:rPr>
      </w:pPr>
      <w:r w:rsidRPr="008E0062">
        <w:rPr>
          <w:rFonts w:ascii="Arial Narrow" w:hAnsi="Arial Narrow" w:cs="Arial"/>
          <w:szCs w:val="24"/>
        </w:rPr>
        <w:t>Pracoviště PCO je určeno k monitorování bezpečnostních technologií, instalovaných v objektu. PCO přináší výhody unifikovaného a centralizovaného monitorování stavu všech připojených zařízení ve střeženém objektu či objektech, tvořících zabezpečovací systém, ovládání systému, průběžný záznam událostí v systému, automatizaci činností prováděných obsluhou systému a další množství užitečných funkcí. Výše uvedené funkce spojuje základní vlastnost PCO - univerzální architektura otevřená širokému spektru zařízení nasazovaných v oblasti zabezpečení objektů, případně zařízením z jiných oborů techniky.</w:t>
      </w:r>
    </w:p>
    <w:p w:rsidR="008E0062" w:rsidRPr="008E0062" w:rsidRDefault="008E0062" w:rsidP="008E0062">
      <w:pPr>
        <w:spacing w:before="120"/>
        <w:rPr>
          <w:rFonts w:ascii="Arial Narrow" w:hAnsi="Arial Narrow" w:cs="Arial"/>
          <w:szCs w:val="24"/>
        </w:rPr>
      </w:pPr>
      <w:r w:rsidRPr="008E0062">
        <w:rPr>
          <w:rFonts w:ascii="Arial Narrow" w:hAnsi="Arial Narrow" w:cs="Arial"/>
          <w:szCs w:val="24"/>
        </w:rPr>
        <w:t xml:space="preserve">Na PCO budou svedeny veškeré poplachové a důležité provozní informace jednotlivých </w:t>
      </w:r>
      <w:proofErr w:type="spellStart"/>
      <w:r w:rsidRPr="008E0062">
        <w:rPr>
          <w:rFonts w:ascii="Arial Narrow" w:hAnsi="Arial Narrow" w:cs="Arial"/>
          <w:szCs w:val="24"/>
        </w:rPr>
        <w:t>bezp</w:t>
      </w:r>
      <w:proofErr w:type="spellEnd"/>
      <w:r w:rsidRPr="008E0062">
        <w:rPr>
          <w:rFonts w:ascii="Arial Narrow" w:hAnsi="Arial Narrow" w:cs="Arial"/>
          <w:szCs w:val="24"/>
        </w:rPr>
        <w:t>. systémů. Veškerá data, přicházející na PCO jsou dělena do kategorií dle důležitosti a charakteru (poplachové události, technologické poruchy, provozní informace, stavy systémů atd.). Operátor prostřednictvím programu klient došlé události vyhodnocuje a odbavuje je. PC se SW klient lze rozmístit dle potřeby. Veškeré došlé události a reakce operátora, včetně časových údajů budou ukládány na HDD. To umožní zpětnou analýzu průběhu události a vyhodnocení reakce obsluhy. Z pracoviště operátora bude také možné, dle oprávnění, prostřednictvím PCO ovládat důležité funkce některých technologií – ovládat podsystémy PZTS</w:t>
      </w:r>
      <w:r>
        <w:rPr>
          <w:rFonts w:ascii="Arial Narrow" w:hAnsi="Arial Narrow" w:cs="Arial"/>
          <w:szCs w:val="24"/>
        </w:rPr>
        <w:t xml:space="preserve"> a</w:t>
      </w:r>
      <w:r w:rsidRPr="008E0062">
        <w:rPr>
          <w:rFonts w:ascii="Arial Narrow" w:hAnsi="Arial Narrow" w:cs="Arial"/>
          <w:szCs w:val="24"/>
        </w:rPr>
        <w:t xml:space="preserve"> </w:t>
      </w:r>
      <w:r>
        <w:rPr>
          <w:rFonts w:ascii="Arial Narrow" w:hAnsi="Arial Narrow" w:cs="Arial"/>
          <w:szCs w:val="24"/>
        </w:rPr>
        <w:t xml:space="preserve">PDS, </w:t>
      </w:r>
      <w:r w:rsidRPr="008E0062">
        <w:rPr>
          <w:rFonts w:ascii="Arial Narrow" w:hAnsi="Arial Narrow" w:cs="Arial"/>
          <w:szCs w:val="24"/>
        </w:rPr>
        <w:t xml:space="preserve">odbavovat poplachy na technologiích atd. </w:t>
      </w:r>
    </w:p>
    <w:p w:rsidR="002346B9" w:rsidRDefault="008E0062" w:rsidP="008E0062">
      <w:pPr>
        <w:spacing w:before="120"/>
        <w:rPr>
          <w:rFonts w:ascii="Arial Narrow" w:hAnsi="Arial Narrow" w:cs="Arial"/>
          <w:szCs w:val="24"/>
        </w:rPr>
      </w:pPr>
      <w:r w:rsidRPr="008E0062">
        <w:rPr>
          <w:rFonts w:ascii="Arial Narrow" w:hAnsi="Arial Narrow" w:cs="Arial"/>
          <w:szCs w:val="24"/>
        </w:rPr>
        <w:t>PC PCO – server bude umístěn v</w:t>
      </w:r>
      <w:r>
        <w:rPr>
          <w:rFonts w:ascii="Arial Narrow" w:hAnsi="Arial Narrow" w:cs="Arial"/>
          <w:szCs w:val="24"/>
        </w:rPr>
        <w:t xml:space="preserve"> datovém rozvaděči </w:t>
      </w:r>
      <w:r w:rsidR="00DC001A" w:rsidRPr="00DC001A">
        <w:rPr>
          <w:rFonts w:ascii="Arial Narrow" w:hAnsi="Arial Narrow" w:cs="Arial"/>
          <w:szCs w:val="24"/>
        </w:rPr>
        <w:t xml:space="preserve">RD.B07.3 </w:t>
      </w:r>
      <w:r>
        <w:rPr>
          <w:rFonts w:ascii="Arial Narrow" w:hAnsi="Arial Narrow" w:cs="Arial"/>
          <w:szCs w:val="24"/>
        </w:rPr>
        <w:t xml:space="preserve">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w:t>
      </w:r>
      <w:r w:rsidR="007169D5">
        <w:rPr>
          <w:rFonts w:ascii="Arial Narrow" w:hAnsi="Arial Narrow" w:cs="Arial"/>
          <w:szCs w:val="24"/>
        </w:rPr>
        <w:t xml:space="preserve">(velín) </w:t>
      </w:r>
      <w:r>
        <w:rPr>
          <w:rFonts w:ascii="Arial Narrow" w:hAnsi="Arial Narrow" w:cs="Arial"/>
          <w:szCs w:val="24"/>
        </w:rPr>
        <w:t>v budově B7, 1.np m.č. 111</w:t>
      </w:r>
      <w:r w:rsidRPr="008E0062">
        <w:rPr>
          <w:rFonts w:ascii="Arial Narrow" w:hAnsi="Arial Narrow" w:cs="Arial"/>
          <w:szCs w:val="24"/>
        </w:rPr>
        <w:t xml:space="preserve">. </w:t>
      </w:r>
    </w:p>
    <w:p w:rsidR="002346B9" w:rsidRDefault="002346B9" w:rsidP="002346B9">
      <w:pPr>
        <w:spacing w:before="120"/>
        <w:rPr>
          <w:rFonts w:ascii="Arial Narrow" w:hAnsi="Arial Narrow" w:cs="Arial"/>
          <w:szCs w:val="24"/>
        </w:rPr>
      </w:pPr>
      <w:r w:rsidRPr="008E0062">
        <w:rPr>
          <w:rFonts w:ascii="Arial Narrow" w:hAnsi="Arial Narrow" w:cs="Arial"/>
          <w:szCs w:val="24"/>
        </w:rPr>
        <w:t xml:space="preserve">PC PCO – </w:t>
      </w:r>
      <w:r>
        <w:rPr>
          <w:rFonts w:ascii="Arial Narrow" w:hAnsi="Arial Narrow" w:cs="Arial"/>
          <w:szCs w:val="24"/>
        </w:rPr>
        <w:t>klient</w:t>
      </w:r>
      <w:r w:rsidRPr="008E0062">
        <w:rPr>
          <w:rFonts w:ascii="Arial Narrow" w:hAnsi="Arial Narrow" w:cs="Arial"/>
          <w:szCs w:val="24"/>
        </w:rPr>
        <w:t xml:space="preserve"> bude umístěn v</w:t>
      </w:r>
      <w:r>
        <w:rPr>
          <w:rFonts w:ascii="Arial Narrow" w:hAnsi="Arial Narrow" w:cs="Arial"/>
          <w:szCs w:val="24"/>
        </w:rPr>
        <w:t xml:space="preserve"> datovém rozvaděči v </w:t>
      </w:r>
      <w:r w:rsidRPr="008E0062">
        <w:rPr>
          <w:rFonts w:ascii="Arial Narrow" w:hAnsi="Arial Narrow" w:cs="Arial"/>
          <w:szCs w:val="24"/>
        </w:rPr>
        <w:t> </w:t>
      </w:r>
      <w:r w:rsidR="00DC001A" w:rsidRPr="00DC001A">
        <w:rPr>
          <w:rFonts w:ascii="Arial Narrow" w:hAnsi="Arial Narrow" w:cs="Arial"/>
          <w:szCs w:val="24"/>
        </w:rPr>
        <w:t xml:space="preserve">RD.B07.3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(velín) v budově B7, 1.np m.č. 111</w:t>
      </w:r>
      <w:r w:rsidRPr="008E0062">
        <w:rPr>
          <w:rFonts w:ascii="Arial Narrow" w:hAnsi="Arial Narrow" w:cs="Arial"/>
          <w:szCs w:val="24"/>
        </w:rPr>
        <w:t xml:space="preserve">. </w:t>
      </w:r>
      <w:r>
        <w:rPr>
          <w:rFonts w:ascii="Arial Narrow" w:hAnsi="Arial Narrow" w:cs="Arial"/>
          <w:szCs w:val="24"/>
        </w:rPr>
        <w:t>Na pracovním stole technika referátu T a ZT bude umístěn 1 LCD panely 24", připojený na PC stanici společně s webovým klientem CCTV.</w:t>
      </w:r>
    </w:p>
    <w:p w:rsidR="008E0062" w:rsidRDefault="008E0062" w:rsidP="008E0062">
      <w:pPr>
        <w:spacing w:before="120"/>
        <w:rPr>
          <w:rFonts w:ascii="Arial Narrow" w:hAnsi="Arial Narrow" w:cs="Arial"/>
          <w:szCs w:val="24"/>
        </w:rPr>
      </w:pPr>
      <w:r w:rsidRPr="008E0062">
        <w:rPr>
          <w:rFonts w:ascii="Arial Narrow" w:hAnsi="Arial Narrow" w:cs="Arial"/>
          <w:szCs w:val="24"/>
        </w:rPr>
        <w:t>PC PCO - klient bud</w:t>
      </w:r>
      <w:r w:rsidR="005B265D">
        <w:rPr>
          <w:rFonts w:ascii="Arial Narrow" w:hAnsi="Arial Narrow" w:cs="Arial"/>
          <w:szCs w:val="24"/>
        </w:rPr>
        <w:t>e</w:t>
      </w:r>
      <w:r w:rsidRPr="008E0062">
        <w:rPr>
          <w:rFonts w:ascii="Arial Narrow" w:hAnsi="Arial Narrow" w:cs="Arial"/>
          <w:szCs w:val="24"/>
        </w:rPr>
        <w:t xml:space="preserve"> </w:t>
      </w:r>
      <w:r w:rsidR="007861B9">
        <w:rPr>
          <w:rFonts w:ascii="Arial Narrow" w:hAnsi="Arial Narrow" w:cs="Arial"/>
          <w:szCs w:val="24"/>
        </w:rPr>
        <w:t>u</w:t>
      </w:r>
      <w:r w:rsidRPr="008E0062">
        <w:rPr>
          <w:rFonts w:ascii="Arial Narrow" w:hAnsi="Arial Narrow" w:cs="Arial"/>
          <w:szCs w:val="24"/>
        </w:rPr>
        <w:t xml:space="preserve">místěn </w:t>
      </w:r>
      <w:r w:rsidRPr="00720D6F">
        <w:rPr>
          <w:rFonts w:ascii="Arial Narrow" w:hAnsi="Arial Narrow" w:cs="Arial"/>
          <w:szCs w:val="24"/>
        </w:rPr>
        <w:t>na operačním středisku v budově B7, 1.np m.č. 109</w:t>
      </w:r>
      <w:r w:rsidR="005B265D">
        <w:rPr>
          <w:rFonts w:ascii="Arial Narrow" w:hAnsi="Arial Narrow" w:cs="Arial"/>
          <w:szCs w:val="24"/>
        </w:rPr>
        <w:t>.</w:t>
      </w:r>
      <w:r w:rsidR="002346B9">
        <w:rPr>
          <w:rFonts w:ascii="Arial Narrow" w:hAnsi="Arial Narrow" w:cs="Arial"/>
          <w:szCs w:val="24"/>
        </w:rPr>
        <w:t xml:space="preserve"> </w:t>
      </w:r>
      <w:r w:rsidR="007861B9">
        <w:rPr>
          <w:rFonts w:ascii="Arial Narrow" w:hAnsi="Arial Narrow" w:cs="Arial"/>
          <w:szCs w:val="24"/>
        </w:rPr>
        <w:t>Pro operační středisko (velín) je navrženo umístění LCD panelu 55" pro zobrazení mapových podkladů s aktivními symboly jednotlivých bezpečnostních prvků systémů PZTS, PDS a CCTV.</w:t>
      </w:r>
      <w:r w:rsidR="007861B9" w:rsidRPr="003C102E">
        <w:rPr>
          <w:rFonts w:ascii="Arial Narrow" w:hAnsi="Arial Narrow" w:cs="Arial"/>
          <w:szCs w:val="24"/>
        </w:rPr>
        <w:t xml:space="preserve"> </w:t>
      </w:r>
      <w:r w:rsidR="005B265D">
        <w:rPr>
          <w:rFonts w:ascii="Arial Narrow" w:hAnsi="Arial Narrow" w:cs="Arial"/>
          <w:szCs w:val="24"/>
        </w:rPr>
        <w:t>Na pracovním stole operátora bud</w:t>
      </w:r>
      <w:r w:rsidR="00C46FFE">
        <w:rPr>
          <w:rFonts w:ascii="Arial Narrow" w:hAnsi="Arial Narrow" w:cs="Arial"/>
          <w:szCs w:val="24"/>
        </w:rPr>
        <w:t>e</w:t>
      </w:r>
      <w:r w:rsidR="005B265D">
        <w:rPr>
          <w:rFonts w:ascii="Arial Narrow" w:hAnsi="Arial Narrow" w:cs="Arial"/>
          <w:szCs w:val="24"/>
        </w:rPr>
        <w:t xml:space="preserve"> umístěn LCD panel 22", připojen</w:t>
      </w:r>
      <w:r w:rsidR="007861B9">
        <w:rPr>
          <w:rFonts w:ascii="Arial Narrow" w:hAnsi="Arial Narrow" w:cs="Arial"/>
          <w:szCs w:val="24"/>
        </w:rPr>
        <w:t>ý</w:t>
      </w:r>
      <w:r w:rsidR="005B265D">
        <w:rPr>
          <w:rFonts w:ascii="Arial Narrow" w:hAnsi="Arial Narrow" w:cs="Arial"/>
          <w:szCs w:val="24"/>
        </w:rPr>
        <w:t xml:space="preserve"> na PC</w:t>
      </w:r>
      <w:r w:rsidR="007861B9">
        <w:rPr>
          <w:rFonts w:ascii="Arial Narrow" w:hAnsi="Arial Narrow" w:cs="Arial"/>
          <w:szCs w:val="24"/>
        </w:rPr>
        <w:t xml:space="preserve"> stanici</w:t>
      </w:r>
      <w:r w:rsidR="005B265D">
        <w:rPr>
          <w:rFonts w:ascii="Arial Narrow" w:hAnsi="Arial Narrow" w:cs="Arial"/>
          <w:szCs w:val="24"/>
        </w:rPr>
        <w:t>.</w:t>
      </w:r>
    </w:p>
    <w:p w:rsidR="002346B9" w:rsidRDefault="002346B9" w:rsidP="008E0062">
      <w:pPr>
        <w:spacing w:before="120"/>
        <w:rPr>
          <w:rFonts w:ascii="Arial Narrow" w:hAnsi="Arial Narrow" w:cs="Arial"/>
          <w:szCs w:val="24"/>
        </w:rPr>
      </w:pPr>
      <w:r>
        <w:rPr>
          <w:rFonts w:ascii="Arial Narrow" w:hAnsi="Arial Narrow" w:cs="Arial"/>
          <w:szCs w:val="24"/>
        </w:rPr>
        <w:t>N</w:t>
      </w:r>
      <w:r w:rsidR="00EC6DF5">
        <w:rPr>
          <w:rFonts w:ascii="Arial Narrow" w:hAnsi="Arial Narrow" w:cs="Arial"/>
          <w:szCs w:val="24"/>
        </w:rPr>
        <w:t xml:space="preserve">a základě požadavků uživatele bude na čelní stěnu operačního střediska instalován 40" LCD panel s TV tunerem. </w:t>
      </w:r>
    </w:p>
    <w:p w:rsidR="005B265D" w:rsidRDefault="005B265D" w:rsidP="008E0062">
      <w:pPr>
        <w:spacing w:before="120"/>
        <w:rPr>
          <w:rFonts w:ascii="Arial Narrow" w:hAnsi="Arial Narrow" w:cs="Arial"/>
          <w:szCs w:val="24"/>
        </w:rPr>
      </w:pPr>
    </w:p>
    <w:p w:rsidR="007861B9" w:rsidRDefault="007861B9" w:rsidP="008E0062">
      <w:pPr>
        <w:spacing w:before="120"/>
        <w:rPr>
          <w:rFonts w:ascii="Arial Narrow" w:hAnsi="Arial Narrow" w:cs="Arial"/>
          <w:szCs w:val="24"/>
        </w:rPr>
      </w:pPr>
    </w:p>
    <w:p w:rsidR="007861B9" w:rsidRDefault="007861B9" w:rsidP="008E0062">
      <w:pPr>
        <w:spacing w:before="120"/>
        <w:rPr>
          <w:rFonts w:ascii="Arial Narrow" w:hAnsi="Arial Narrow" w:cs="Arial"/>
          <w:szCs w:val="24"/>
        </w:rPr>
      </w:pPr>
    </w:p>
    <w:p w:rsidR="007861B9" w:rsidRDefault="007861B9" w:rsidP="008E0062">
      <w:pPr>
        <w:spacing w:before="120"/>
        <w:rPr>
          <w:rFonts w:ascii="Arial Narrow" w:hAnsi="Arial Narrow" w:cs="Arial"/>
          <w:szCs w:val="24"/>
        </w:rPr>
      </w:pPr>
    </w:p>
    <w:p w:rsidR="00EC6DF5" w:rsidRDefault="00EC6DF5" w:rsidP="008E0062">
      <w:pPr>
        <w:spacing w:before="120"/>
        <w:rPr>
          <w:rFonts w:ascii="Arial Narrow" w:hAnsi="Arial Narrow" w:cs="Arial"/>
          <w:szCs w:val="24"/>
        </w:rPr>
      </w:pPr>
      <w:r>
        <w:rPr>
          <w:rFonts w:ascii="Arial Narrow" w:hAnsi="Arial Narrow" w:cs="Arial"/>
          <w:szCs w:val="24"/>
        </w:rPr>
        <w:t>N</w:t>
      </w:r>
      <w:r w:rsidRPr="003C102E">
        <w:rPr>
          <w:rFonts w:ascii="Arial Narrow" w:hAnsi="Arial Narrow" w:cs="Arial"/>
          <w:szCs w:val="24"/>
        </w:rPr>
        <w:t>ávrh rozmístění LCD panelů na čelní stěně operačního střediska:</w:t>
      </w:r>
    </w:p>
    <w:p w:rsidR="00EC6DF5" w:rsidRDefault="00EC6DF5" w:rsidP="008E0062">
      <w:pPr>
        <w:spacing w:before="120"/>
        <w:rPr>
          <w:rFonts w:ascii="Arial Narrow" w:hAnsi="Arial Narrow" w:cs="Arial"/>
          <w:szCs w:val="24"/>
        </w:rPr>
      </w:pPr>
      <w:r>
        <w:rPr>
          <w:rFonts w:ascii="Arial Narrow" w:hAnsi="Arial Narrow" w:cs="Arial"/>
          <w:noProof/>
          <w:szCs w:val="24"/>
        </w:rPr>
        <w:drawing>
          <wp:inline distT="0" distB="0" distL="0" distR="0">
            <wp:extent cx="5925185" cy="2662555"/>
            <wp:effectExtent l="19050" t="0" r="0" b="0"/>
            <wp:docPr id="2" name="obrázek 8" descr="C:\Users\ALES\SLP\Arest Kuřim\Velin_LCD_r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LES\SLP\Arest Kuřim\Velin_LCD_real.jpg"/>
                    <pic:cNvPicPr>
                      <a:picLocks noChangeAspect="1" noChangeArrowheads="1"/>
                    </pic:cNvPicPr>
                  </pic:nvPicPr>
                  <pic:blipFill>
                    <a:blip r:embed="rId12" cstate="print"/>
                    <a:srcRect/>
                    <a:stretch>
                      <a:fillRect/>
                    </a:stretch>
                  </pic:blipFill>
                  <pic:spPr bwMode="auto">
                    <a:xfrm>
                      <a:off x="0" y="0"/>
                      <a:ext cx="5925185" cy="2662555"/>
                    </a:xfrm>
                    <a:prstGeom prst="rect">
                      <a:avLst/>
                    </a:prstGeom>
                    <a:noFill/>
                    <a:ln w="9525">
                      <a:noFill/>
                      <a:miter lim="800000"/>
                      <a:headEnd/>
                      <a:tailEnd/>
                    </a:ln>
                  </pic:spPr>
                </pic:pic>
              </a:graphicData>
            </a:graphic>
          </wp:inline>
        </w:drawing>
      </w:r>
    </w:p>
    <w:p w:rsidR="007861B9" w:rsidRDefault="007861B9" w:rsidP="008E0062">
      <w:pPr>
        <w:spacing w:before="120"/>
        <w:rPr>
          <w:rFonts w:ascii="Arial Narrow" w:hAnsi="Arial Narrow" w:cs="Arial"/>
          <w:szCs w:val="24"/>
        </w:rPr>
      </w:pPr>
    </w:p>
    <w:p w:rsidR="003C102E" w:rsidRDefault="003C102E" w:rsidP="008E0062">
      <w:pPr>
        <w:spacing w:before="120"/>
        <w:rPr>
          <w:rFonts w:ascii="Arial Narrow" w:hAnsi="Arial Narrow" w:cs="Arial"/>
          <w:szCs w:val="24"/>
        </w:rPr>
      </w:pPr>
      <w:r>
        <w:rPr>
          <w:rFonts w:ascii="Arial Narrow" w:hAnsi="Arial Narrow" w:cs="Arial"/>
          <w:szCs w:val="24"/>
        </w:rPr>
        <w:t>Na pracovním stole operátora bude</w:t>
      </w:r>
      <w:r w:rsidR="00E539B9">
        <w:rPr>
          <w:rFonts w:ascii="Arial Narrow" w:hAnsi="Arial Narrow" w:cs="Arial"/>
          <w:szCs w:val="24"/>
        </w:rPr>
        <w:t xml:space="preserve"> </w:t>
      </w:r>
      <w:r>
        <w:rPr>
          <w:rFonts w:ascii="Arial Narrow" w:hAnsi="Arial Narrow" w:cs="Arial"/>
          <w:szCs w:val="24"/>
        </w:rPr>
        <w:t>umístěn LCD panel 22" pro zobrazení stavů jednotlivých podsystémů, výpisů aktivit a systémových zpráv.</w:t>
      </w:r>
    </w:p>
    <w:p w:rsidR="00E539B9" w:rsidRDefault="00AC5B96" w:rsidP="00E539B9">
      <w:pPr>
        <w:spacing w:before="120"/>
        <w:jc w:val="center"/>
        <w:rPr>
          <w:rFonts w:ascii="Arial Narrow" w:hAnsi="Arial Narrow" w:cs="Arial"/>
          <w:szCs w:val="24"/>
        </w:rPr>
      </w:pPr>
      <w:r>
        <w:rPr>
          <w:rFonts w:ascii="Arial Narrow" w:hAnsi="Arial Narrow" w:cs="Arial"/>
          <w:noProof/>
          <w:szCs w:val="24"/>
        </w:rPr>
        <w:drawing>
          <wp:inline distT="0" distB="0" distL="0" distR="0">
            <wp:extent cx="4902807" cy="4576791"/>
            <wp:effectExtent l="19050" t="0" r="0" b="0"/>
            <wp:docPr id="3" name="obrázek 3" descr="C:\Users\ALES\SLP\Arest Kuřim\Velin_u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S\SLP\Arest Kuřim\Velin_up5.jpg"/>
                    <pic:cNvPicPr>
                      <a:picLocks noChangeAspect="1" noChangeArrowheads="1"/>
                    </pic:cNvPicPr>
                  </pic:nvPicPr>
                  <pic:blipFill>
                    <a:blip r:embed="rId13" cstate="print"/>
                    <a:srcRect/>
                    <a:stretch>
                      <a:fillRect/>
                    </a:stretch>
                  </pic:blipFill>
                  <pic:spPr bwMode="auto">
                    <a:xfrm>
                      <a:off x="0" y="0"/>
                      <a:ext cx="4907732" cy="4581389"/>
                    </a:xfrm>
                    <a:prstGeom prst="rect">
                      <a:avLst/>
                    </a:prstGeom>
                    <a:noFill/>
                    <a:ln w="9525">
                      <a:noFill/>
                      <a:miter lim="800000"/>
                      <a:headEnd/>
                      <a:tailEnd/>
                    </a:ln>
                  </pic:spPr>
                </pic:pic>
              </a:graphicData>
            </a:graphic>
          </wp:inline>
        </w:drawing>
      </w:r>
    </w:p>
    <w:p w:rsidR="00EC6DF5" w:rsidRDefault="00EC6DF5" w:rsidP="00E539B9">
      <w:pPr>
        <w:spacing w:before="120"/>
        <w:jc w:val="center"/>
        <w:rPr>
          <w:rFonts w:ascii="Arial Narrow" w:hAnsi="Arial Narrow" w:cs="Arial"/>
          <w:szCs w:val="24"/>
        </w:rPr>
      </w:pPr>
      <w:r>
        <w:rPr>
          <w:rFonts w:ascii="Arial Narrow" w:hAnsi="Arial Narrow" w:cs="Arial"/>
          <w:noProof/>
          <w:szCs w:val="24"/>
        </w:rPr>
        <w:lastRenderedPageBreak/>
        <w:drawing>
          <wp:inline distT="0" distB="0" distL="0" distR="0">
            <wp:extent cx="4346216" cy="2955744"/>
            <wp:effectExtent l="19050" t="0" r="0" b="0"/>
            <wp:docPr id="12" name="obrázek 12" descr="C:\Users\ALES\SLP\Arest Kuřim\Velin_LCD_poh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LES\SLP\Arest Kuřim\Velin_LCD_pohled.jpg"/>
                    <pic:cNvPicPr>
                      <a:picLocks noChangeAspect="1" noChangeArrowheads="1"/>
                    </pic:cNvPicPr>
                  </pic:nvPicPr>
                  <pic:blipFill>
                    <a:blip r:embed="rId14" cstate="print"/>
                    <a:srcRect/>
                    <a:stretch>
                      <a:fillRect/>
                    </a:stretch>
                  </pic:blipFill>
                  <pic:spPr bwMode="auto">
                    <a:xfrm>
                      <a:off x="0" y="0"/>
                      <a:ext cx="4343100" cy="2953625"/>
                    </a:xfrm>
                    <a:prstGeom prst="rect">
                      <a:avLst/>
                    </a:prstGeom>
                    <a:noFill/>
                    <a:ln w="9525">
                      <a:noFill/>
                      <a:miter lim="800000"/>
                      <a:headEnd/>
                      <a:tailEnd/>
                    </a:ln>
                  </pic:spPr>
                </pic:pic>
              </a:graphicData>
            </a:graphic>
          </wp:inline>
        </w:drawing>
      </w:r>
    </w:p>
    <w:p w:rsidR="003C102E" w:rsidRDefault="003C102E" w:rsidP="003C102E">
      <w:pPr>
        <w:spacing w:before="120"/>
        <w:rPr>
          <w:rFonts w:ascii="Arial Narrow" w:hAnsi="Arial Narrow" w:cs="Arial"/>
          <w:szCs w:val="24"/>
        </w:rPr>
      </w:pPr>
      <w:r>
        <w:rPr>
          <w:rFonts w:ascii="Arial Narrow" w:hAnsi="Arial Narrow" w:cs="Arial"/>
          <w:szCs w:val="24"/>
        </w:rPr>
        <w:t xml:space="preserve">Klientská stanice systému PCO v </w:t>
      </w:r>
      <w:proofErr w:type="spellStart"/>
      <w:r>
        <w:rPr>
          <w:rFonts w:ascii="Arial Narrow" w:hAnsi="Arial Narrow" w:cs="Arial"/>
          <w:szCs w:val="24"/>
        </w:rPr>
        <w:t>v</w:t>
      </w:r>
      <w:proofErr w:type="spellEnd"/>
      <w:r>
        <w:rPr>
          <w:rFonts w:ascii="Arial Narrow" w:hAnsi="Arial Narrow" w:cs="Arial"/>
          <w:szCs w:val="24"/>
        </w:rPr>
        <w:t xml:space="preserve">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bude vybavena PC a LCD panelem 2</w:t>
      </w:r>
      <w:r w:rsidR="00E539B9">
        <w:rPr>
          <w:rFonts w:ascii="Arial Narrow" w:hAnsi="Arial Narrow" w:cs="Arial"/>
          <w:szCs w:val="24"/>
        </w:rPr>
        <w:t>4</w:t>
      </w:r>
      <w:r>
        <w:rPr>
          <w:rFonts w:ascii="Arial Narrow" w:hAnsi="Arial Narrow" w:cs="Arial"/>
          <w:szCs w:val="24"/>
        </w:rPr>
        <w:t>".</w:t>
      </w:r>
    </w:p>
    <w:p w:rsidR="00EC6DF5" w:rsidRDefault="00CC0669" w:rsidP="00EC6DF5">
      <w:pPr>
        <w:spacing w:before="120"/>
        <w:rPr>
          <w:rFonts w:ascii="Arial Narrow" w:hAnsi="Arial Narrow" w:cs="Arial"/>
          <w:szCs w:val="24"/>
        </w:rPr>
      </w:pPr>
      <w:r w:rsidRPr="00CC0669">
        <w:rPr>
          <w:rFonts w:ascii="Arial Narrow" w:hAnsi="Arial Narrow" w:cs="Arial"/>
          <w:szCs w:val="24"/>
        </w:rPr>
        <w:t>Tablo na operačním středisku zůstane zachováno pro stávající technologie, které zůstanou nadále funkční s možností dalšího využití.</w:t>
      </w:r>
      <w:r w:rsidR="00EC6DF5" w:rsidRPr="00EC6DF5">
        <w:rPr>
          <w:rFonts w:ascii="Arial Narrow" w:hAnsi="Arial Narrow" w:cs="Arial"/>
          <w:szCs w:val="24"/>
        </w:rPr>
        <w:t xml:space="preserve"> </w:t>
      </w:r>
    </w:p>
    <w:p w:rsidR="002B7F88" w:rsidRDefault="002B7F88" w:rsidP="00EC6DF5">
      <w:pPr>
        <w:spacing w:before="120"/>
        <w:rPr>
          <w:rFonts w:ascii="Arial Narrow" w:hAnsi="Arial Narrow" w:cs="Arial"/>
          <w:szCs w:val="24"/>
        </w:rPr>
      </w:pPr>
    </w:p>
    <w:p w:rsidR="002B7F88" w:rsidRDefault="002B7F88" w:rsidP="002B7F88">
      <w:pPr>
        <w:spacing w:before="120"/>
        <w:outlineLvl w:val="0"/>
        <w:rPr>
          <w:rFonts w:ascii="Arial Narrow" w:hAnsi="Arial Narrow" w:cs="Arial"/>
          <w:b/>
          <w:bCs/>
          <w:szCs w:val="24"/>
        </w:rPr>
      </w:pPr>
      <w:r>
        <w:rPr>
          <w:rFonts w:ascii="Arial Narrow" w:hAnsi="Arial Narrow" w:cs="Arial"/>
          <w:b/>
          <w:bCs/>
          <w:szCs w:val="24"/>
        </w:rPr>
        <w:t>Strukturovaná kabeláž</w:t>
      </w:r>
      <w:r w:rsidRPr="006E4B15">
        <w:rPr>
          <w:rFonts w:ascii="Arial Narrow" w:hAnsi="Arial Narrow" w:cs="Arial"/>
          <w:b/>
          <w:bCs/>
          <w:szCs w:val="24"/>
        </w:rPr>
        <w:t xml:space="preserve"> (</w:t>
      </w:r>
      <w:r>
        <w:rPr>
          <w:rFonts w:ascii="Arial Narrow" w:hAnsi="Arial Narrow" w:cs="Arial"/>
          <w:b/>
          <w:bCs/>
          <w:szCs w:val="24"/>
        </w:rPr>
        <w:t>SK</w:t>
      </w:r>
      <w:r w:rsidRPr="006E4B15">
        <w:rPr>
          <w:rFonts w:ascii="Arial Narrow" w:hAnsi="Arial Narrow" w:cs="Arial"/>
          <w:b/>
          <w:bCs/>
          <w:szCs w:val="24"/>
        </w:rPr>
        <w:t>)</w:t>
      </w:r>
    </w:p>
    <w:p w:rsidR="002B7F88" w:rsidRDefault="002B7F88" w:rsidP="002B7F88">
      <w:pPr>
        <w:spacing w:before="120"/>
        <w:rPr>
          <w:rFonts w:ascii="Arial Narrow" w:hAnsi="Arial Narrow" w:cs="Arial"/>
          <w:szCs w:val="24"/>
        </w:rPr>
      </w:pPr>
      <w:r w:rsidRPr="002B7F88">
        <w:rPr>
          <w:rFonts w:ascii="Arial Narrow" w:hAnsi="Arial Narrow" w:cs="Arial"/>
          <w:szCs w:val="24"/>
        </w:rPr>
        <w:t>Strukturovaná kabeláž (SK) zajistí univerzální rozvody pro p</w:t>
      </w:r>
      <w:r w:rsidRPr="002B7F88">
        <w:rPr>
          <w:rFonts w:ascii="Arial Narrow" w:hAnsi="Arial Narrow" w:cs="Arial" w:hint="eastAsia"/>
          <w:szCs w:val="24"/>
        </w:rPr>
        <w:t>ř</w:t>
      </w:r>
      <w:r w:rsidRPr="002B7F88">
        <w:rPr>
          <w:rFonts w:ascii="Arial Narrow" w:hAnsi="Arial Narrow" w:cs="Arial"/>
          <w:szCs w:val="24"/>
        </w:rPr>
        <w:t>ipojení po</w:t>
      </w:r>
      <w:r w:rsidRPr="002B7F88">
        <w:rPr>
          <w:rFonts w:ascii="Arial Narrow" w:hAnsi="Arial Narrow" w:cs="Arial" w:hint="eastAsia"/>
          <w:szCs w:val="24"/>
        </w:rPr>
        <w:t>čí</w:t>
      </w:r>
      <w:r w:rsidRPr="002B7F88">
        <w:rPr>
          <w:rFonts w:ascii="Arial Narrow" w:hAnsi="Arial Narrow" w:cs="Arial"/>
          <w:szCs w:val="24"/>
        </w:rPr>
        <w:t>ta</w:t>
      </w:r>
      <w:r w:rsidRPr="002B7F88">
        <w:rPr>
          <w:rFonts w:ascii="Arial Narrow" w:hAnsi="Arial Narrow" w:cs="Arial" w:hint="eastAsia"/>
          <w:szCs w:val="24"/>
        </w:rPr>
        <w:t>čů</w:t>
      </w:r>
      <w:r w:rsidRPr="002B7F88">
        <w:rPr>
          <w:rFonts w:ascii="Arial Narrow" w:hAnsi="Arial Narrow" w:cs="Arial"/>
          <w:szCs w:val="24"/>
        </w:rPr>
        <w:t xml:space="preserve"> (klientských stanic PCO a CCTV) v objektu. Strukturovaná kabeláž bude tvořit samostatnou, od stávající objektové LAN s</w:t>
      </w:r>
      <w:r w:rsidR="00DC001A">
        <w:rPr>
          <w:rFonts w:ascii="Arial Narrow" w:hAnsi="Arial Narrow" w:cs="Arial"/>
          <w:szCs w:val="24"/>
        </w:rPr>
        <w:t>í</w:t>
      </w:r>
      <w:r w:rsidRPr="002B7F88">
        <w:rPr>
          <w:rFonts w:ascii="Arial Narrow" w:hAnsi="Arial Narrow" w:cs="Arial"/>
          <w:szCs w:val="24"/>
        </w:rPr>
        <w:t xml:space="preserve">tě oddělenou </w:t>
      </w:r>
      <w:r w:rsidR="007861B9">
        <w:rPr>
          <w:rFonts w:ascii="Arial Narrow" w:hAnsi="Arial Narrow" w:cs="Arial"/>
          <w:szCs w:val="24"/>
        </w:rPr>
        <w:t xml:space="preserve">systémovou LAN </w:t>
      </w:r>
      <w:r w:rsidRPr="002B7F88">
        <w:rPr>
          <w:rFonts w:ascii="Arial Narrow" w:hAnsi="Arial Narrow" w:cs="Arial"/>
          <w:szCs w:val="24"/>
        </w:rPr>
        <w:t>síť, pouze pro potřeby systémů PCO a CCTV. Klientské PC stanice řešeny samostatnými PC, bez možnosti připojení ke stávající LAN síti objektu.</w:t>
      </w:r>
    </w:p>
    <w:p w:rsidR="006131B7" w:rsidRDefault="006131B7" w:rsidP="006131B7">
      <w:pPr>
        <w:spacing w:before="120"/>
        <w:rPr>
          <w:rFonts w:ascii="Arial Narrow" w:hAnsi="Arial Narrow" w:cs="Arial"/>
          <w:szCs w:val="24"/>
        </w:rPr>
      </w:pPr>
      <w:r w:rsidRPr="00A22B50">
        <w:rPr>
          <w:rFonts w:ascii="Arial Narrow" w:hAnsi="Arial Narrow" w:cs="Arial"/>
          <w:szCs w:val="24"/>
        </w:rPr>
        <w:t xml:space="preserve">Rozlišení navržené analogové kamery  720x576 odpovídá obrazovému záznamu 13 </w:t>
      </w:r>
      <w:proofErr w:type="spellStart"/>
      <w:r w:rsidRPr="00A22B50">
        <w:rPr>
          <w:rFonts w:ascii="Arial Narrow" w:hAnsi="Arial Narrow" w:cs="Arial"/>
          <w:szCs w:val="24"/>
        </w:rPr>
        <w:t>Mbit</w:t>
      </w:r>
      <w:proofErr w:type="spellEnd"/>
      <w:r w:rsidRPr="00A22B50">
        <w:rPr>
          <w:rFonts w:ascii="Arial Narrow" w:hAnsi="Arial Narrow" w:cs="Arial"/>
          <w:szCs w:val="24"/>
        </w:rPr>
        <w:t xml:space="preserve">/s. Datový tok z jedné kamery je tudíž </w:t>
      </w:r>
      <w:r w:rsidR="006C508B">
        <w:rPr>
          <w:rFonts w:ascii="Arial Narrow" w:hAnsi="Arial Narrow" w:cs="Arial"/>
          <w:szCs w:val="24"/>
        </w:rPr>
        <w:t>13</w:t>
      </w:r>
      <w:r w:rsidRPr="00A22B50">
        <w:rPr>
          <w:rFonts w:ascii="Arial Narrow" w:hAnsi="Arial Narrow" w:cs="Arial"/>
          <w:szCs w:val="24"/>
        </w:rPr>
        <w:t xml:space="preserve"> </w:t>
      </w:r>
      <w:proofErr w:type="spellStart"/>
      <w:r w:rsidRPr="00A22B50">
        <w:rPr>
          <w:rFonts w:ascii="Arial Narrow" w:hAnsi="Arial Narrow" w:cs="Arial"/>
          <w:szCs w:val="24"/>
        </w:rPr>
        <w:t>M</w:t>
      </w:r>
      <w:r w:rsidR="006C508B">
        <w:rPr>
          <w:rFonts w:ascii="Arial Narrow" w:hAnsi="Arial Narrow" w:cs="Arial"/>
          <w:szCs w:val="24"/>
        </w:rPr>
        <w:t>bit</w:t>
      </w:r>
      <w:proofErr w:type="spellEnd"/>
      <w:r w:rsidRPr="00A22B50">
        <w:rPr>
          <w:rFonts w:ascii="Arial Narrow" w:hAnsi="Arial Narrow" w:cs="Arial"/>
          <w:szCs w:val="24"/>
        </w:rPr>
        <w:t xml:space="preserve">/s. Maximální datový tok mezi DVR a PC stanicí s SW klient CCTV je při </w:t>
      </w:r>
      <w:r w:rsidRPr="008F4F0D">
        <w:rPr>
          <w:rFonts w:ascii="Arial Narrow" w:hAnsi="Arial Narrow" w:cs="Arial"/>
          <w:szCs w:val="24"/>
        </w:rPr>
        <w:t xml:space="preserve">současném zobrazení 16 kamer maximálně </w:t>
      </w:r>
      <w:r w:rsidR="006C508B">
        <w:rPr>
          <w:rFonts w:ascii="Arial Narrow" w:hAnsi="Arial Narrow" w:cs="Arial"/>
          <w:szCs w:val="24"/>
        </w:rPr>
        <w:t>208</w:t>
      </w:r>
      <w:r w:rsidRPr="008F4F0D">
        <w:rPr>
          <w:rFonts w:ascii="Arial Narrow" w:hAnsi="Arial Narrow" w:cs="Arial"/>
          <w:szCs w:val="24"/>
        </w:rPr>
        <w:t>M</w:t>
      </w:r>
      <w:r w:rsidR="006C508B">
        <w:rPr>
          <w:rFonts w:ascii="Arial Narrow" w:hAnsi="Arial Narrow" w:cs="Arial"/>
          <w:szCs w:val="24"/>
        </w:rPr>
        <w:t>bit</w:t>
      </w:r>
      <w:r w:rsidRPr="008F4F0D">
        <w:rPr>
          <w:rFonts w:ascii="Arial Narrow" w:hAnsi="Arial Narrow" w:cs="Arial"/>
          <w:szCs w:val="24"/>
        </w:rPr>
        <w:t xml:space="preserve">/s (zobrazení více než 16-ti kamer současně není možné). Standardní datový tok na LAN síti, potřebný pro provoz PC stanice je proměnný, záleží na dalších používaných aplikacích (operační systém, antivirový program, atd.) Propustnost navržené 1Gbit sítě je </w:t>
      </w:r>
      <w:r w:rsidR="006C508B">
        <w:rPr>
          <w:rFonts w:ascii="Arial Narrow" w:hAnsi="Arial Narrow" w:cs="Arial"/>
          <w:szCs w:val="24"/>
        </w:rPr>
        <w:t>1074</w:t>
      </w:r>
      <w:r w:rsidRPr="008F4F0D">
        <w:rPr>
          <w:rFonts w:ascii="Arial Narrow" w:hAnsi="Arial Narrow" w:cs="Arial"/>
          <w:szCs w:val="24"/>
        </w:rPr>
        <w:t>M</w:t>
      </w:r>
      <w:r w:rsidR="006C508B">
        <w:rPr>
          <w:rFonts w:ascii="Arial Narrow" w:hAnsi="Arial Narrow" w:cs="Arial"/>
          <w:szCs w:val="24"/>
        </w:rPr>
        <w:t>bit</w:t>
      </w:r>
      <w:r w:rsidRPr="008F4F0D">
        <w:rPr>
          <w:rFonts w:ascii="Arial Narrow" w:hAnsi="Arial Narrow" w:cs="Arial"/>
          <w:szCs w:val="24"/>
        </w:rPr>
        <w:t>/s. Tudíž zatížení sítě systémem CCTV je cca 20%, režie datového provozu bude cca 5</w:t>
      </w:r>
      <w:r w:rsidRPr="008F4F0D">
        <w:rPr>
          <w:rFonts w:ascii="Arial Narrow" w:hAnsi="Arial Narrow" w:cs="Arial"/>
          <w:szCs w:val="24"/>
          <w:lang w:val="en-US"/>
        </w:rPr>
        <w:t>%</w:t>
      </w:r>
      <w:r w:rsidRPr="008F4F0D">
        <w:rPr>
          <w:rFonts w:ascii="Arial Narrow" w:hAnsi="Arial Narrow" w:cs="Arial"/>
          <w:szCs w:val="24"/>
        </w:rPr>
        <w:t xml:space="preserve">. </w:t>
      </w:r>
    </w:p>
    <w:p w:rsidR="006C508B" w:rsidRDefault="006C508B" w:rsidP="006131B7">
      <w:pPr>
        <w:spacing w:before="120"/>
        <w:rPr>
          <w:rFonts w:ascii="Arial Narrow" w:hAnsi="Arial Narrow" w:cs="Arial"/>
          <w:szCs w:val="24"/>
        </w:rPr>
      </w:pPr>
      <w:r>
        <w:rPr>
          <w:rFonts w:ascii="Arial Narrow" w:hAnsi="Arial Narrow" w:cs="Arial"/>
          <w:szCs w:val="24"/>
        </w:rPr>
        <w:t xml:space="preserve">Limitující faktor z hlediska využitelnosti maximální propustnosti LAN sítě je výstup z DVR. Navrhované DVR disponuje jedním LAN výstupem 1Gbit. Přístup klientských stanic při maximálním možném datovém vytížení je možný současně minimálně pěti klientským stanicím na jedno DVR, záleží na kompresi H.264, která dynamicky mění datový tok v závislosti na množství změn v obraze. </w:t>
      </w:r>
    </w:p>
    <w:p w:rsidR="006C508B" w:rsidRDefault="006C508B" w:rsidP="006131B7">
      <w:pPr>
        <w:spacing w:before="120"/>
        <w:rPr>
          <w:rFonts w:ascii="Arial Narrow" w:hAnsi="Arial Narrow" w:cs="Arial"/>
          <w:szCs w:val="24"/>
        </w:rPr>
      </w:pPr>
      <w:r>
        <w:rPr>
          <w:rFonts w:ascii="Arial Narrow" w:hAnsi="Arial Narrow" w:cs="Arial"/>
          <w:szCs w:val="24"/>
        </w:rPr>
        <w:t>Systém je navržen tak, aby bylo v budoucnu možné počet klientských PC stanic rozšířit na 10.</w:t>
      </w:r>
    </w:p>
    <w:p w:rsidR="006131B7" w:rsidRPr="008F4F0D" w:rsidRDefault="006131B7" w:rsidP="006131B7">
      <w:pPr>
        <w:spacing w:before="120"/>
        <w:rPr>
          <w:rFonts w:ascii="Arial Narrow" w:hAnsi="Arial Narrow" w:cs="Arial"/>
          <w:szCs w:val="24"/>
        </w:rPr>
      </w:pPr>
      <w:r w:rsidRPr="008F4F0D">
        <w:rPr>
          <w:rFonts w:ascii="Arial Narrow" w:hAnsi="Arial Narrow" w:cs="Arial"/>
          <w:szCs w:val="24"/>
        </w:rPr>
        <w:t>Systém CCTV je vybaven kompresí H.264, která dynamicky mění velikost obrazových dat, zatížení sítě je tedy velmi orientační, nicméně 26MB/s je maximálně možné, jako v případě bez použití obrazové komprese.</w:t>
      </w:r>
    </w:p>
    <w:p w:rsidR="006131B7" w:rsidRPr="000D609A" w:rsidRDefault="006131B7" w:rsidP="006131B7">
      <w:pPr>
        <w:spacing w:before="120"/>
        <w:rPr>
          <w:rFonts w:ascii="Arial Narrow" w:hAnsi="Arial Narrow" w:cs="Arial"/>
          <w:szCs w:val="24"/>
        </w:rPr>
      </w:pPr>
      <w:r w:rsidRPr="008F4F0D">
        <w:rPr>
          <w:rFonts w:ascii="Arial Narrow" w:hAnsi="Arial Narrow" w:cs="Arial"/>
          <w:szCs w:val="24"/>
        </w:rPr>
        <w:t xml:space="preserve">Veškeré aktivní prvky nově budované samostatné datové sítě musí splňovat minimální datovou propustnost 40Gbit/s.  Navržený </w:t>
      </w:r>
      <w:proofErr w:type="spellStart"/>
      <w:r w:rsidRPr="008F4F0D">
        <w:rPr>
          <w:rFonts w:ascii="Arial Narrow" w:hAnsi="Arial Narrow" w:cs="Arial"/>
          <w:szCs w:val="24"/>
        </w:rPr>
        <w:t>switch</w:t>
      </w:r>
      <w:proofErr w:type="spellEnd"/>
      <w:r w:rsidRPr="008F4F0D">
        <w:rPr>
          <w:rFonts w:ascii="Arial Narrow" w:hAnsi="Arial Narrow" w:cs="Arial"/>
          <w:szCs w:val="24"/>
        </w:rPr>
        <w:t xml:space="preserve"> 10/100/1000/SFP má datovou propustnost 80Gbit/s a kapacitu přepínání 216 </w:t>
      </w:r>
      <w:proofErr w:type="spellStart"/>
      <w:r w:rsidRPr="008F4F0D">
        <w:rPr>
          <w:rFonts w:ascii="Arial Narrow" w:hAnsi="Arial Narrow" w:cs="Arial"/>
          <w:szCs w:val="24"/>
        </w:rPr>
        <w:t>Gbit</w:t>
      </w:r>
      <w:proofErr w:type="spellEnd"/>
      <w:r w:rsidRPr="008F4F0D">
        <w:rPr>
          <w:rFonts w:ascii="Arial Narrow" w:hAnsi="Arial Narrow" w:cs="Arial"/>
          <w:szCs w:val="24"/>
        </w:rPr>
        <w:t>/s.</w:t>
      </w:r>
      <w:bookmarkStart w:id="1" w:name="_GoBack"/>
      <w:bookmarkEnd w:id="1"/>
    </w:p>
    <w:p w:rsidR="00A22B50" w:rsidRDefault="00A22B50" w:rsidP="004C46A2">
      <w:pPr>
        <w:jc w:val="both"/>
        <w:rPr>
          <w:rFonts w:ascii="Arial Narrow" w:hAnsi="Arial Narrow" w:cs="Arial"/>
          <w:color w:val="00B050"/>
          <w:szCs w:val="24"/>
        </w:rPr>
      </w:pPr>
    </w:p>
    <w:p w:rsidR="004C46A2" w:rsidRDefault="004C46A2" w:rsidP="00E35462">
      <w:pPr>
        <w:spacing w:before="120"/>
        <w:outlineLvl w:val="0"/>
        <w:rPr>
          <w:rFonts w:ascii="Arial Narrow" w:hAnsi="Arial Narrow" w:cs="Arial"/>
          <w:b/>
          <w:bCs/>
          <w:szCs w:val="24"/>
        </w:rPr>
      </w:pPr>
      <w:r w:rsidRPr="006E4B15">
        <w:rPr>
          <w:rFonts w:ascii="Arial Narrow" w:hAnsi="Arial Narrow" w:cs="Arial"/>
          <w:b/>
          <w:bCs/>
          <w:szCs w:val="24"/>
        </w:rPr>
        <w:t>Uzavřený televizní okruh (CCTV)</w:t>
      </w:r>
    </w:p>
    <w:p w:rsidR="00D75940" w:rsidRDefault="006A4F19" w:rsidP="00E35462">
      <w:pPr>
        <w:spacing w:before="120"/>
        <w:rPr>
          <w:rFonts w:ascii="Arial Narrow" w:hAnsi="Arial Narrow" w:cs="Arial"/>
          <w:szCs w:val="24"/>
        </w:rPr>
      </w:pPr>
      <w:r>
        <w:rPr>
          <w:rFonts w:ascii="Arial Narrow" w:hAnsi="Arial Narrow" w:cs="Arial"/>
          <w:szCs w:val="24"/>
        </w:rPr>
        <w:t>S</w:t>
      </w:r>
      <w:r w:rsidRPr="00D75940">
        <w:rPr>
          <w:rFonts w:ascii="Arial Narrow" w:hAnsi="Arial Narrow" w:cs="Arial"/>
          <w:szCs w:val="24"/>
        </w:rPr>
        <w:t xml:space="preserve">távající </w:t>
      </w:r>
      <w:r w:rsidR="00D75940" w:rsidRPr="00D75940">
        <w:rPr>
          <w:rFonts w:ascii="Arial Narrow" w:hAnsi="Arial Narrow" w:cs="Arial"/>
          <w:szCs w:val="24"/>
        </w:rPr>
        <w:t>ústředna</w:t>
      </w:r>
      <w:r>
        <w:rPr>
          <w:rFonts w:ascii="Arial Narrow" w:hAnsi="Arial Narrow" w:cs="Arial"/>
          <w:szCs w:val="24"/>
        </w:rPr>
        <w:t xml:space="preserve"> </w:t>
      </w:r>
      <w:r w:rsidR="007861B9">
        <w:rPr>
          <w:rFonts w:ascii="Arial Narrow" w:hAnsi="Arial Narrow" w:cs="Arial"/>
          <w:szCs w:val="24"/>
        </w:rPr>
        <w:t>CCTV, umístěná v B.7 m.č.111 (</w:t>
      </w:r>
      <w:r w:rsidRPr="00D75940">
        <w:rPr>
          <w:rFonts w:ascii="Arial Narrow" w:hAnsi="Arial Narrow" w:cs="Arial"/>
          <w:szCs w:val="24"/>
        </w:rPr>
        <w:t>připojeno 24</w:t>
      </w:r>
      <w:r>
        <w:rPr>
          <w:rFonts w:ascii="Arial Narrow" w:hAnsi="Arial Narrow" w:cs="Arial"/>
          <w:szCs w:val="24"/>
        </w:rPr>
        <w:t xml:space="preserve"> stávajících</w:t>
      </w:r>
      <w:r w:rsidRPr="00D75940">
        <w:rPr>
          <w:rFonts w:ascii="Arial Narrow" w:hAnsi="Arial Narrow" w:cs="Arial"/>
          <w:szCs w:val="24"/>
        </w:rPr>
        <w:t xml:space="preserve"> kamer</w:t>
      </w:r>
      <w:r w:rsidR="007861B9">
        <w:rPr>
          <w:rFonts w:ascii="Arial Narrow" w:hAnsi="Arial Narrow" w:cs="Arial"/>
          <w:szCs w:val="24"/>
        </w:rPr>
        <w:t>)</w:t>
      </w:r>
      <w:r>
        <w:rPr>
          <w:rFonts w:ascii="Arial Narrow" w:hAnsi="Arial Narrow" w:cs="Arial"/>
          <w:szCs w:val="24"/>
        </w:rPr>
        <w:t>, b</w:t>
      </w:r>
      <w:r w:rsidRPr="00D75940">
        <w:rPr>
          <w:rFonts w:ascii="Arial Narrow" w:hAnsi="Arial Narrow" w:cs="Arial"/>
          <w:szCs w:val="24"/>
        </w:rPr>
        <w:t>ude demontována</w:t>
      </w:r>
      <w:r w:rsidR="00D75940" w:rsidRPr="00D75940">
        <w:rPr>
          <w:rFonts w:ascii="Arial Narrow" w:hAnsi="Arial Narrow" w:cs="Arial"/>
          <w:szCs w:val="24"/>
        </w:rPr>
        <w:t>.</w:t>
      </w:r>
    </w:p>
    <w:p w:rsidR="00FD1774" w:rsidRPr="00FD1774" w:rsidRDefault="00FD1774" w:rsidP="00FD1774">
      <w:pPr>
        <w:spacing w:before="120"/>
        <w:rPr>
          <w:rFonts w:ascii="Arial Narrow" w:hAnsi="Arial Narrow" w:cs="Arial"/>
          <w:szCs w:val="24"/>
        </w:rPr>
      </w:pPr>
      <w:r w:rsidRPr="00FD1774">
        <w:rPr>
          <w:rFonts w:ascii="Arial Narrow" w:hAnsi="Arial Narrow" w:cs="Arial"/>
          <w:szCs w:val="24"/>
        </w:rPr>
        <w:t>Prostor zakázaného pásma bude vybaven systémem CCTV tvo</w:t>
      </w:r>
      <w:r w:rsidRPr="00FD1774">
        <w:rPr>
          <w:rFonts w:ascii="Arial Narrow" w:hAnsi="Arial Narrow" w:cs="Arial" w:hint="eastAsia"/>
          <w:szCs w:val="24"/>
        </w:rPr>
        <w:t>ř</w:t>
      </w:r>
      <w:r w:rsidRPr="00FD1774">
        <w:rPr>
          <w:rFonts w:ascii="Arial Narrow" w:hAnsi="Arial Narrow" w:cs="Arial"/>
          <w:szCs w:val="24"/>
        </w:rPr>
        <w:t>eným vn</w:t>
      </w:r>
      <w:r w:rsidRPr="00FD1774">
        <w:rPr>
          <w:rFonts w:ascii="Arial Narrow" w:hAnsi="Arial Narrow" w:cs="Arial" w:hint="eastAsia"/>
          <w:szCs w:val="24"/>
        </w:rPr>
        <w:t>ě</w:t>
      </w:r>
      <w:r w:rsidRPr="00FD1774">
        <w:rPr>
          <w:rFonts w:ascii="Arial Narrow" w:hAnsi="Arial Narrow" w:cs="Arial"/>
          <w:szCs w:val="24"/>
        </w:rPr>
        <w:t xml:space="preserve">jšími barevnými analogovými kamerami. Vybrané stávající pevné kamery ze zakázaného pásma, budovy 7 a 9 budou integrovány do nového systému CCTV. Stávající PTZ kamera, umístěná na budově 7, bude přepojena na nový CCTV systém.   </w:t>
      </w:r>
    </w:p>
    <w:p w:rsidR="00E539B9" w:rsidRDefault="00D75940" w:rsidP="00E35462">
      <w:pPr>
        <w:spacing w:before="120"/>
        <w:rPr>
          <w:rFonts w:ascii="Arial Narrow" w:hAnsi="Arial Narrow" w:cs="Arial"/>
          <w:szCs w:val="24"/>
        </w:rPr>
      </w:pPr>
      <w:r>
        <w:rPr>
          <w:rFonts w:ascii="Arial Narrow" w:hAnsi="Arial Narrow" w:cs="Arial"/>
          <w:szCs w:val="24"/>
        </w:rPr>
        <w:t xml:space="preserve">Nový systém CCTV </w:t>
      </w:r>
      <w:r w:rsidR="00E539B9">
        <w:rPr>
          <w:rFonts w:ascii="Arial Narrow" w:hAnsi="Arial Narrow" w:cs="Arial"/>
          <w:szCs w:val="24"/>
        </w:rPr>
        <w:t xml:space="preserve">sestává z </w:t>
      </w:r>
      <w:proofErr w:type="spellStart"/>
      <w:r w:rsidR="00E539B9">
        <w:rPr>
          <w:rFonts w:ascii="Arial Narrow" w:hAnsi="Arial Narrow" w:cs="Arial"/>
          <w:szCs w:val="24"/>
        </w:rPr>
        <w:t>videomatice</w:t>
      </w:r>
      <w:proofErr w:type="spellEnd"/>
      <w:r w:rsidR="00E539B9">
        <w:rPr>
          <w:rFonts w:ascii="Arial Narrow" w:hAnsi="Arial Narrow" w:cs="Arial"/>
          <w:szCs w:val="24"/>
        </w:rPr>
        <w:t xml:space="preserve"> 128/16. K </w:t>
      </w:r>
      <w:proofErr w:type="spellStart"/>
      <w:r w:rsidR="00E539B9">
        <w:rPr>
          <w:rFonts w:ascii="Arial Narrow" w:hAnsi="Arial Narrow" w:cs="Arial"/>
          <w:szCs w:val="24"/>
        </w:rPr>
        <w:t>videomatici</w:t>
      </w:r>
      <w:proofErr w:type="spellEnd"/>
      <w:r w:rsidR="00E539B9">
        <w:rPr>
          <w:rFonts w:ascii="Arial Narrow" w:hAnsi="Arial Narrow" w:cs="Arial"/>
          <w:szCs w:val="24"/>
        </w:rPr>
        <w:t xml:space="preserve"> je systémovými kabely připojeno </w:t>
      </w:r>
      <w:r w:rsidR="00840204">
        <w:rPr>
          <w:rFonts w:ascii="Arial Narrow" w:hAnsi="Arial Narrow" w:cs="Arial"/>
          <w:szCs w:val="24"/>
        </w:rPr>
        <w:t>7</w:t>
      </w:r>
      <w:r w:rsidR="00E539B9">
        <w:rPr>
          <w:rFonts w:ascii="Arial Narrow" w:hAnsi="Arial Narrow" w:cs="Arial"/>
          <w:szCs w:val="24"/>
        </w:rPr>
        <w:t xml:space="preserve"> vstupních modulů videosignálu. Na tyto vstupní moduly budou připojeny jednotlivé kamery. Pro ovládání PTZ kamer bude systém obsahovat distributor </w:t>
      </w:r>
      <w:r w:rsidR="001D15A4">
        <w:rPr>
          <w:rFonts w:ascii="Arial Narrow" w:hAnsi="Arial Narrow" w:cs="Arial"/>
          <w:szCs w:val="24"/>
        </w:rPr>
        <w:t xml:space="preserve">až </w:t>
      </w:r>
      <w:r w:rsidR="007861B9">
        <w:rPr>
          <w:rFonts w:ascii="Arial Narrow" w:hAnsi="Arial Narrow" w:cs="Arial"/>
          <w:szCs w:val="24"/>
        </w:rPr>
        <w:t xml:space="preserve">pro </w:t>
      </w:r>
      <w:r w:rsidR="001D15A4">
        <w:rPr>
          <w:rFonts w:ascii="Arial Narrow" w:hAnsi="Arial Narrow" w:cs="Arial"/>
          <w:szCs w:val="24"/>
        </w:rPr>
        <w:t xml:space="preserve">256 </w:t>
      </w:r>
      <w:r w:rsidR="00E539B9">
        <w:rPr>
          <w:rFonts w:ascii="Arial Narrow" w:hAnsi="Arial Narrow" w:cs="Arial"/>
          <w:szCs w:val="24"/>
        </w:rPr>
        <w:t>signál</w:t>
      </w:r>
      <w:r w:rsidR="001D15A4">
        <w:rPr>
          <w:rFonts w:ascii="Arial Narrow" w:hAnsi="Arial Narrow" w:cs="Arial"/>
          <w:szCs w:val="24"/>
        </w:rPr>
        <w:t>ů</w:t>
      </w:r>
      <w:r w:rsidR="00E539B9">
        <w:rPr>
          <w:rFonts w:ascii="Arial Narrow" w:hAnsi="Arial Narrow" w:cs="Arial"/>
          <w:szCs w:val="24"/>
        </w:rPr>
        <w:t xml:space="preserve">. </w:t>
      </w:r>
    </w:p>
    <w:p w:rsidR="001D15A4" w:rsidRDefault="001D15A4" w:rsidP="00E35462">
      <w:pPr>
        <w:spacing w:before="120"/>
        <w:rPr>
          <w:rFonts w:ascii="Arial Narrow" w:hAnsi="Arial Narrow" w:cs="Arial"/>
          <w:szCs w:val="24"/>
        </w:rPr>
      </w:pPr>
      <w:r>
        <w:rPr>
          <w:rFonts w:ascii="Arial Narrow" w:hAnsi="Arial Narrow" w:cs="Arial"/>
          <w:szCs w:val="24"/>
        </w:rPr>
        <w:t xml:space="preserve">Pro záznam videosignálu je navrženo 7ks 16-ti kanálových DVR, vybavených dvěma 4TB HDD disky, pro zajištění ukládané doby záznamu </w:t>
      </w:r>
      <w:r w:rsidRPr="001D15A4">
        <w:rPr>
          <w:rFonts w:ascii="Arial Narrow" w:hAnsi="Arial Narrow" w:cs="Arial"/>
          <w:szCs w:val="24"/>
        </w:rPr>
        <w:t>30 dnů v rozlišení D1(720x576) při rychlosti 25 snímků za sekundu</w:t>
      </w:r>
      <w:r>
        <w:rPr>
          <w:rFonts w:ascii="Arial Narrow" w:hAnsi="Arial Narrow" w:cs="Arial"/>
          <w:szCs w:val="24"/>
        </w:rPr>
        <w:t xml:space="preserve">. DVR jsou propojeny se vstupními moduly videosignálu a do systémové LAN sítě.  </w:t>
      </w:r>
    </w:p>
    <w:p w:rsidR="00E539B9" w:rsidRDefault="002346B9" w:rsidP="00E35462">
      <w:pPr>
        <w:spacing w:before="120"/>
        <w:rPr>
          <w:rFonts w:ascii="Arial Narrow" w:hAnsi="Arial Narrow" w:cs="Arial"/>
          <w:szCs w:val="24"/>
        </w:rPr>
      </w:pPr>
      <w:r>
        <w:rPr>
          <w:rFonts w:ascii="Arial Narrow" w:hAnsi="Arial Narrow" w:cs="Arial"/>
          <w:szCs w:val="24"/>
        </w:rPr>
        <w:t>Matice, DVR a ostatní systémové prvky CCTV budou umístěny v datov</w:t>
      </w:r>
      <w:r w:rsidR="00427E71">
        <w:rPr>
          <w:rFonts w:ascii="Arial Narrow" w:hAnsi="Arial Narrow" w:cs="Arial"/>
          <w:szCs w:val="24"/>
        </w:rPr>
        <w:t>ých</w:t>
      </w:r>
      <w:r>
        <w:rPr>
          <w:rFonts w:ascii="Arial Narrow" w:hAnsi="Arial Narrow" w:cs="Arial"/>
          <w:szCs w:val="24"/>
        </w:rPr>
        <w:t xml:space="preserve"> rozvaděč</w:t>
      </w:r>
      <w:r w:rsidR="00427E71">
        <w:rPr>
          <w:rFonts w:ascii="Arial Narrow" w:hAnsi="Arial Narrow" w:cs="Arial"/>
          <w:szCs w:val="24"/>
        </w:rPr>
        <w:t>ích</w:t>
      </w:r>
      <w:r>
        <w:rPr>
          <w:rFonts w:ascii="Arial Narrow" w:hAnsi="Arial Narrow" w:cs="Arial"/>
          <w:szCs w:val="24"/>
        </w:rPr>
        <w:t xml:space="preserve"> umístěn</w:t>
      </w:r>
      <w:r w:rsidR="00427E71">
        <w:rPr>
          <w:rFonts w:ascii="Arial Narrow" w:hAnsi="Arial Narrow" w:cs="Arial"/>
          <w:szCs w:val="24"/>
        </w:rPr>
        <w:t>ých</w:t>
      </w:r>
      <w:r>
        <w:rPr>
          <w:rFonts w:ascii="Arial Narrow" w:hAnsi="Arial Narrow" w:cs="Arial"/>
          <w:szCs w:val="24"/>
        </w:rPr>
        <w:t xml:space="preserve"> 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8E0062">
        <w:rPr>
          <w:rFonts w:ascii="Arial Narrow" w:hAnsi="Arial Narrow" w:cs="Arial"/>
          <w:szCs w:val="24"/>
        </w:rPr>
        <w:t>.</w:t>
      </w:r>
    </w:p>
    <w:p w:rsidR="002346B9" w:rsidRDefault="002346B9" w:rsidP="00E35462">
      <w:pPr>
        <w:spacing w:before="120"/>
        <w:rPr>
          <w:rFonts w:ascii="Arial Narrow" w:hAnsi="Arial Narrow" w:cs="Arial"/>
          <w:szCs w:val="24"/>
        </w:rPr>
      </w:pPr>
      <w:r>
        <w:rPr>
          <w:rFonts w:ascii="Arial Narrow" w:hAnsi="Arial Narrow" w:cs="Arial"/>
          <w:szCs w:val="24"/>
        </w:rPr>
        <w:t>Na pracovním stole technika referátu T a ZT bude umístěn 1 LCD panel 24", připojený na PC stanici s webovým klientem CCTV, společné se systémem PCO.</w:t>
      </w:r>
    </w:p>
    <w:p w:rsidR="007861B9" w:rsidRDefault="00CC0669" w:rsidP="00E35462">
      <w:pPr>
        <w:spacing w:before="120"/>
        <w:rPr>
          <w:rFonts w:ascii="Arial Narrow" w:hAnsi="Arial Narrow" w:cs="Arial"/>
          <w:szCs w:val="24"/>
        </w:rPr>
      </w:pPr>
      <w:r>
        <w:rPr>
          <w:rFonts w:ascii="Arial Narrow" w:hAnsi="Arial Narrow" w:cs="Arial"/>
          <w:szCs w:val="24"/>
        </w:rPr>
        <w:t xml:space="preserve">Pro operační středisko (velín) je navrženo umístění LCD panelu </w:t>
      </w:r>
      <w:r w:rsidR="00AC5B96">
        <w:rPr>
          <w:rFonts w:ascii="Arial Narrow" w:hAnsi="Arial Narrow" w:cs="Arial"/>
          <w:szCs w:val="24"/>
        </w:rPr>
        <w:t>55</w:t>
      </w:r>
      <w:r>
        <w:rPr>
          <w:rFonts w:ascii="Arial Narrow" w:hAnsi="Arial Narrow" w:cs="Arial"/>
          <w:szCs w:val="24"/>
        </w:rPr>
        <w:t xml:space="preserve">" pro zobrazení obrazu kamer dle požadavků uživatele. Na tomto monitoru budou zobrazovány poplachové kamery (stav aktivovaný HW vstupy serverů), toto zobrazení bude upřednostněno před uživatelským. </w:t>
      </w:r>
    </w:p>
    <w:p w:rsidR="005B265D" w:rsidRDefault="00CC0669" w:rsidP="00E35462">
      <w:pPr>
        <w:spacing w:before="120"/>
        <w:rPr>
          <w:rFonts w:ascii="Arial Narrow" w:hAnsi="Arial Narrow" w:cs="Arial"/>
          <w:szCs w:val="24"/>
        </w:rPr>
      </w:pPr>
      <w:r>
        <w:rPr>
          <w:rFonts w:ascii="Arial Narrow" w:hAnsi="Arial Narrow" w:cs="Arial"/>
          <w:szCs w:val="24"/>
        </w:rPr>
        <w:t xml:space="preserve">Dále je dle požadavků uživatele navrženo 6ks LCD panelů </w:t>
      </w:r>
      <w:r w:rsidR="002346B9">
        <w:rPr>
          <w:rFonts w:ascii="Arial Narrow" w:hAnsi="Arial Narrow" w:cs="Arial"/>
          <w:szCs w:val="24"/>
        </w:rPr>
        <w:t>19</w:t>
      </w:r>
      <w:r>
        <w:rPr>
          <w:rFonts w:ascii="Arial Narrow" w:hAnsi="Arial Narrow" w:cs="Arial"/>
          <w:szCs w:val="24"/>
        </w:rPr>
        <w:t xml:space="preserve">" </w:t>
      </w:r>
      <w:r w:rsidR="002346B9">
        <w:rPr>
          <w:rFonts w:ascii="Arial Narrow" w:hAnsi="Arial Narrow" w:cs="Arial"/>
          <w:szCs w:val="24"/>
        </w:rPr>
        <w:t>5</w:t>
      </w:r>
      <w:r>
        <w:rPr>
          <w:rFonts w:ascii="Arial Narrow" w:hAnsi="Arial Narrow" w:cs="Arial"/>
          <w:szCs w:val="24"/>
        </w:rPr>
        <w:t>:</w:t>
      </w:r>
      <w:r w:rsidR="002346B9">
        <w:rPr>
          <w:rFonts w:ascii="Arial Narrow" w:hAnsi="Arial Narrow" w:cs="Arial"/>
          <w:szCs w:val="24"/>
        </w:rPr>
        <w:t>4</w:t>
      </w:r>
      <w:r>
        <w:rPr>
          <w:rFonts w:ascii="Arial Narrow" w:hAnsi="Arial Narrow" w:cs="Arial"/>
          <w:szCs w:val="24"/>
        </w:rPr>
        <w:t xml:space="preserve"> pro zobrazení spot obrazů vybraných kamer. Tyto obrazy kamer bude možné volit jen osobám s příslušným oprávněním.</w:t>
      </w:r>
      <w:r w:rsidR="003C102E">
        <w:rPr>
          <w:rFonts w:ascii="Arial Narrow" w:hAnsi="Arial Narrow" w:cs="Arial"/>
          <w:szCs w:val="24"/>
        </w:rPr>
        <w:t xml:space="preserve"> </w:t>
      </w:r>
    </w:p>
    <w:p w:rsidR="00CC0669" w:rsidRDefault="003C102E" w:rsidP="00E35462">
      <w:pPr>
        <w:spacing w:before="120"/>
        <w:rPr>
          <w:rFonts w:ascii="Arial Narrow" w:hAnsi="Arial Narrow" w:cs="Arial"/>
          <w:szCs w:val="24"/>
        </w:rPr>
      </w:pPr>
      <w:r>
        <w:rPr>
          <w:rFonts w:ascii="Arial Narrow" w:hAnsi="Arial Narrow" w:cs="Arial"/>
          <w:szCs w:val="24"/>
        </w:rPr>
        <w:t>Na pracovním stole operátora bud</w:t>
      </w:r>
      <w:r w:rsidR="007861B9">
        <w:rPr>
          <w:rFonts w:ascii="Arial Narrow" w:hAnsi="Arial Narrow" w:cs="Arial"/>
          <w:szCs w:val="24"/>
        </w:rPr>
        <w:t>e</w:t>
      </w:r>
      <w:r>
        <w:rPr>
          <w:rFonts w:ascii="Arial Narrow" w:hAnsi="Arial Narrow" w:cs="Arial"/>
          <w:szCs w:val="24"/>
        </w:rPr>
        <w:t xml:space="preserve"> umístěn  LCD panely 22"</w:t>
      </w:r>
      <w:r w:rsidR="002346B9">
        <w:rPr>
          <w:rFonts w:ascii="Arial Narrow" w:hAnsi="Arial Narrow" w:cs="Arial"/>
          <w:szCs w:val="24"/>
        </w:rPr>
        <w:t>, připojen</w:t>
      </w:r>
      <w:r w:rsidR="007861B9">
        <w:rPr>
          <w:rFonts w:ascii="Arial Narrow" w:hAnsi="Arial Narrow" w:cs="Arial"/>
          <w:szCs w:val="24"/>
        </w:rPr>
        <w:t>ý</w:t>
      </w:r>
      <w:r w:rsidR="002346B9">
        <w:rPr>
          <w:rFonts w:ascii="Arial Narrow" w:hAnsi="Arial Narrow" w:cs="Arial"/>
          <w:szCs w:val="24"/>
        </w:rPr>
        <w:t xml:space="preserve"> na PC stanici s webovým klientem CCTV</w:t>
      </w:r>
      <w:r>
        <w:rPr>
          <w:rFonts w:ascii="Arial Narrow" w:hAnsi="Arial Narrow" w:cs="Arial"/>
          <w:szCs w:val="24"/>
        </w:rPr>
        <w:t>.</w:t>
      </w:r>
      <w:r w:rsidR="005B265D">
        <w:rPr>
          <w:rFonts w:ascii="Arial Narrow" w:hAnsi="Arial Narrow" w:cs="Arial"/>
          <w:szCs w:val="24"/>
        </w:rPr>
        <w:t xml:space="preserve"> </w:t>
      </w:r>
    </w:p>
    <w:p w:rsidR="00DA5336" w:rsidRDefault="00DA5336" w:rsidP="00EC6DF5">
      <w:pPr>
        <w:spacing w:before="120"/>
        <w:rPr>
          <w:rFonts w:ascii="Arial Narrow" w:hAnsi="Arial Narrow" w:cs="Arial"/>
          <w:szCs w:val="24"/>
        </w:rPr>
      </w:pPr>
    </w:p>
    <w:p w:rsidR="00EC6DF5" w:rsidRDefault="00EC6DF5" w:rsidP="00EC6DF5">
      <w:pPr>
        <w:spacing w:before="120"/>
        <w:rPr>
          <w:rFonts w:ascii="Arial Narrow" w:hAnsi="Arial Narrow" w:cs="Arial"/>
          <w:szCs w:val="24"/>
        </w:rPr>
      </w:pPr>
      <w:r w:rsidRPr="003C102E">
        <w:rPr>
          <w:rFonts w:ascii="Arial Narrow" w:hAnsi="Arial Narrow" w:cs="Arial"/>
          <w:szCs w:val="24"/>
        </w:rPr>
        <w:t>Návrh rozmístění LCD panelů na čelní stěně operačního střediska:</w:t>
      </w:r>
    </w:p>
    <w:p w:rsidR="00EC6DF5" w:rsidRDefault="00AC5B96" w:rsidP="00E35462">
      <w:pPr>
        <w:spacing w:before="120"/>
        <w:rPr>
          <w:rFonts w:ascii="Arial Narrow" w:hAnsi="Arial Narrow" w:cs="Arial"/>
          <w:szCs w:val="24"/>
        </w:rPr>
      </w:pPr>
      <w:r>
        <w:rPr>
          <w:rFonts w:ascii="Arial Narrow" w:hAnsi="Arial Narrow" w:cs="Arial"/>
          <w:noProof/>
          <w:szCs w:val="24"/>
        </w:rPr>
        <w:drawing>
          <wp:inline distT="0" distB="0" distL="0" distR="0">
            <wp:extent cx="5812519" cy="2711395"/>
            <wp:effectExtent l="19050" t="0" r="0" b="0"/>
            <wp:docPr id="4" name="obrázek 4" descr="C:\Users\ALES\SLP\Arest Kuřim\Velin_LCD_pohled_u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ES\SLP\Arest Kuřim\Velin_LCD_pohled_up5.jpg"/>
                    <pic:cNvPicPr>
                      <a:picLocks noChangeAspect="1" noChangeArrowheads="1"/>
                    </pic:cNvPicPr>
                  </pic:nvPicPr>
                  <pic:blipFill>
                    <a:blip r:embed="rId15" cstate="print"/>
                    <a:srcRect/>
                    <a:stretch>
                      <a:fillRect/>
                    </a:stretch>
                  </pic:blipFill>
                  <pic:spPr bwMode="auto">
                    <a:xfrm>
                      <a:off x="0" y="0"/>
                      <a:ext cx="5824776" cy="2717112"/>
                    </a:xfrm>
                    <a:prstGeom prst="rect">
                      <a:avLst/>
                    </a:prstGeom>
                    <a:noFill/>
                    <a:ln w="9525">
                      <a:noFill/>
                      <a:miter lim="800000"/>
                      <a:headEnd/>
                      <a:tailEnd/>
                    </a:ln>
                  </pic:spPr>
                </pic:pic>
              </a:graphicData>
            </a:graphic>
          </wp:inline>
        </w:drawing>
      </w:r>
    </w:p>
    <w:p w:rsidR="00384F02" w:rsidRDefault="003C102E" w:rsidP="00E35462">
      <w:pPr>
        <w:spacing w:before="120"/>
        <w:rPr>
          <w:rFonts w:ascii="Arial Narrow" w:hAnsi="Arial Narrow" w:cs="Arial"/>
          <w:szCs w:val="24"/>
        </w:rPr>
      </w:pPr>
      <w:r>
        <w:rPr>
          <w:rFonts w:ascii="Arial Narrow" w:hAnsi="Arial Narrow" w:cs="Arial"/>
          <w:szCs w:val="24"/>
        </w:rPr>
        <w:lastRenderedPageBreak/>
        <w:t xml:space="preserve">Klientské stanice systému CCTV v jednotlivých kancelářích budou vybaveny </w:t>
      </w:r>
      <w:r w:rsidR="002346B9">
        <w:rPr>
          <w:rFonts w:ascii="Arial Narrow" w:hAnsi="Arial Narrow" w:cs="Arial"/>
          <w:szCs w:val="24"/>
        </w:rPr>
        <w:t xml:space="preserve">systémovou ovládací klávesnicí </w:t>
      </w:r>
      <w:r>
        <w:rPr>
          <w:rFonts w:ascii="Arial Narrow" w:hAnsi="Arial Narrow" w:cs="Arial"/>
          <w:szCs w:val="24"/>
        </w:rPr>
        <w:t xml:space="preserve">LCD panelem </w:t>
      </w:r>
      <w:r w:rsidR="002346B9">
        <w:rPr>
          <w:rFonts w:ascii="Arial Narrow" w:hAnsi="Arial Narrow" w:cs="Arial"/>
          <w:szCs w:val="24"/>
        </w:rPr>
        <w:t>19</w:t>
      </w:r>
      <w:r>
        <w:rPr>
          <w:rFonts w:ascii="Arial Narrow" w:hAnsi="Arial Narrow" w:cs="Arial"/>
          <w:szCs w:val="24"/>
        </w:rPr>
        <w:t>".</w:t>
      </w:r>
      <w:r w:rsidR="00840204">
        <w:rPr>
          <w:rFonts w:ascii="Arial Narrow" w:hAnsi="Arial Narrow" w:cs="Arial"/>
          <w:szCs w:val="24"/>
        </w:rPr>
        <w:t xml:space="preserve"> Na těchto klientských stanicích nebude možné pořizovat ani ukládat zaznamenaný obraz z DVR. </w:t>
      </w:r>
      <w:r w:rsidR="00384F02">
        <w:rPr>
          <w:rFonts w:ascii="Arial Narrow" w:hAnsi="Arial Narrow" w:cs="Arial"/>
          <w:szCs w:val="24"/>
        </w:rPr>
        <w:t xml:space="preserve">prohlížení záznamu je dle přístupového oprávnění uživatele možné, přepnutím na LCD z "živého" obrazu na výstup DVR (záznam). Prohlížení "živého" obrazu kamer v režimu </w:t>
      </w:r>
      <w:proofErr w:type="spellStart"/>
      <w:r w:rsidR="00384F02">
        <w:rPr>
          <w:rFonts w:ascii="Arial Narrow" w:hAnsi="Arial Narrow" w:cs="Arial"/>
          <w:szCs w:val="24"/>
        </w:rPr>
        <w:t>multiscreen</w:t>
      </w:r>
      <w:proofErr w:type="spellEnd"/>
      <w:r w:rsidR="00384F02">
        <w:rPr>
          <w:rFonts w:ascii="Arial Narrow" w:hAnsi="Arial Narrow" w:cs="Arial"/>
          <w:szCs w:val="24"/>
        </w:rPr>
        <w:t xml:space="preserve"> je možné pouze jako výstup DVR, </w:t>
      </w:r>
      <w:proofErr w:type="spellStart"/>
      <w:r w:rsidR="00384F02">
        <w:rPr>
          <w:rFonts w:ascii="Arial Narrow" w:hAnsi="Arial Narrow" w:cs="Arial"/>
          <w:szCs w:val="24"/>
        </w:rPr>
        <w:t>multiscreen</w:t>
      </w:r>
      <w:proofErr w:type="spellEnd"/>
      <w:r w:rsidR="00384F02">
        <w:rPr>
          <w:rFonts w:ascii="Arial Narrow" w:hAnsi="Arial Narrow" w:cs="Arial"/>
          <w:szCs w:val="24"/>
        </w:rPr>
        <w:t xml:space="preserve"> obraz sestaven pouze z kamer na toto DVR připojených. Pro sledování jiné </w:t>
      </w:r>
      <w:proofErr w:type="spellStart"/>
      <w:r w:rsidR="00700458">
        <w:rPr>
          <w:rFonts w:ascii="Arial Narrow" w:hAnsi="Arial Narrow" w:cs="Arial"/>
          <w:szCs w:val="24"/>
        </w:rPr>
        <w:t>m</w:t>
      </w:r>
      <w:r w:rsidR="00384F02">
        <w:rPr>
          <w:rFonts w:ascii="Arial Narrow" w:hAnsi="Arial Narrow" w:cs="Arial"/>
          <w:szCs w:val="24"/>
        </w:rPr>
        <w:t>ultiscreen</w:t>
      </w:r>
      <w:proofErr w:type="spellEnd"/>
      <w:r w:rsidR="00384F02">
        <w:rPr>
          <w:rFonts w:ascii="Arial Narrow" w:hAnsi="Arial Narrow" w:cs="Arial"/>
          <w:szCs w:val="24"/>
        </w:rPr>
        <w:t xml:space="preserve"> sestavy nutno přepnout na výstup z jiného DVR. </w:t>
      </w:r>
      <w:r w:rsidR="00C25757">
        <w:rPr>
          <w:rFonts w:ascii="Arial Narrow" w:hAnsi="Arial Narrow" w:cs="Arial"/>
          <w:szCs w:val="24"/>
        </w:rPr>
        <w:t xml:space="preserve">Na klientské stanici je dle přiděleného oprávnění možné sledování živého obrazu kterékoliv kamery, v režimu </w:t>
      </w:r>
      <w:proofErr w:type="spellStart"/>
      <w:r w:rsidR="00C25757">
        <w:rPr>
          <w:rFonts w:ascii="Arial Narrow" w:hAnsi="Arial Narrow" w:cs="Arial"/>
          <w:szCs w:val="24"/>
        </w:rPr>
        <w:t>multiscreen</w:t>
      </w:r>
      <w:proofErr w:type="spellEnd"/>
      <w:r w:rsidR="00C25757">
        <w:rPr>
          <w:rFonts w:ascii="Arial Narrow" w:hAnsi="Arial Narrow" w:cs="Arial"/>
          <w:szCs w:val="24"/>
        </w:rPr>
        <w:t xml:space="preserve"> pouze současně s kamerami, připojenými na stejné DVR jako požadovaná kamera. </w:t>
      </w:r>
    </w:p>
    <w:p w:rsidR="003C102E" w:rsidRDefault="00840204" w:rsidP="00E35462">
      <w:pPr>
        <w:spacing w:before="120"/>
        <w:rPr>
          <w:rFonts w:ascii="Arial Narrow" w:hAnsi="Arial Narrow" w:cs="Arial"/>
          <w:szCs w:val="24"/>
        </w:rPr>
      </w:pPr>
      <w:r>
        <w:rPr>
          <w:rFonts w:ascii="Arial Narrow" w:hAnsi="Arial Narrow" w:cs="Arial"/>
          <w:szCs w:val="24"/>
        </w:rPr>
        <w:t>Klient</w:t>
      </w:r>
      <w:r w:rsidR="00384F02">
        <w:rPr>
          <w:rFonts w:ascii="Arial Narrow" w:hAnsi="Arial Narrow" w:cs="Arial"/>
          <w:szCs w:val="24"/>
        </w:rPr>
        <w:t>s</w:t>
      </w:r>
      <w:r>
        <w:rPr>
          <w:rFonts w:ascii="Arial Narrow" w:hAnsi="Arial Narrow" w:cs="Arial"/>
          <w:szCs w:val="24"/>
        </w:rPr>
        <w:t xml:space="preserve">ké stanice, u kterých je požadavek </w:t>
      </w:r>
      <w:r w:rsidR="00384F02">
        <w:rPr>
          <w:rFonts w:ascii="Arial Narrow" w:hAnsi="Arial Narrow" w:cs="Arial"/>
          <w:szCs w:val="24"/>
        </w:rPr>
        <w:t>na možnost archivace a ukládání záznamu, budou vybaveny PC stanicí s LCD 22", s webovým klientem, s přístupem na jednotlivá DVR dle stupně oprávnění. Webový PC klient umožňuje sledování "živého" obrazu, záznamu, i archivaci dat.</w:t>
      </w:r>
      <w:r w:rsidR="00700458">
        <w:rPr>
          <w:rFonts w:ascii="Arial Narrow" w:hAnsi="Arial Narrow" w:cs="Arial"/>
          <w:szCs w:val="24"/>
        </w:rPr>
        <w:t xml:space="preserve"> sledování </w:t>
      </w:r>
      <w:proofErr w:type="spellStart"/>
      <w:r w:rsidR="00700458">
        <w:rPr>
          <w:rFonts w:ascii="Arial Narrow" w:hAnsi="Arial Narrow" w:cs="Arial"/>
          <w:szCs w:val="24"/>
        </w:rPr>
        <w:t>multiscreen</w:t>
      </w:r>
      <w:proofErr w:type="spellEnd"/>
      <w:r w:rsidR="00700458">
        <w:rPr>
          <w:rFonts w:ascii="Arial Narrow" w:hAnsi="Arial Narrow" w:cs="Arial"/>
          <w:szCs w:val="24"/>
        </w:rPr>
        <w:t xml:space="preserve"> obrazu možné sestavit </w:t>
      </w:r>
      <w:proofErr w:type="spellStart"/>
      <w:r w:rsidR="00700458">
        <w:rPr>
          <w:rFonts w:ascii="Arial Narrow" w:hAnsi="Arial Narrow" w:cs="Arial"/>
          <w:szCs w:val="24"/>
        </w:rPr>
        <w:t>llibovolně</w:t>
      </w:r>
      <w:proofErr w:type="spellEnd"/>
      <w:r w:rsidR="00700458">
        <w:rPr>
          <w:rFonts w:ascii="Arial Narrow" w:hAnsi="Arial Narrow" w:cs="Arial"/>
          <w:szCs w:val="24"/>
        </w:rPr>
        <w:t xml:space="preserve"> z kterýchkoliv kamer.</w:t>
      </w:r>
      <w:r w:rsidR="00C25757" w:rsidRPr="00C25757">
        <w:rPr>
          <w:rFonts w:ascii="Arial Narrow" w:hAnsi="Arial Narrow" w:cs="Arial"/>
          <w:szCs w:val="24"/>
        </w:rPr>
        <w:t xml:space="preserve"> </w:t>
      </w:r>
      <w:r w:rsidR="00C25757">
        <w:rPr>
          <w:rFonts w:ascii="Arial Narrow" w:hAnsi="Arial Narrow" w:cs="Arial"/>
          <w:szCs w:val="24"/>
        </w:rPr>
        <w:t xml:space="preserve">Na klientské PC stanici je dle přiděleného oprávnění možné sledování živého obrazu kterékoliv kamery, v režimu </w:t>
      </w:r>
      <w:proofErr w:type="spellStart"/>
      <w:r w:rsidR="00C25757">
        <w:rPr>
          <w:rFonts w:ascii="Arial Narrow" w:hAnsi="Arial Narrow" w:cs="Arial"/>
          <w:szCs w:val="24"/>
        </w:rPr>
        <w:t>multiscreen</w:t>
      </w:r>
      <w:proofErr w:type="spellEnd"/>
      <w:r w:rsidR="00C25757">
        <w:rPr>
          <w:rFonts w:ascii="Arial Narrow" w:hAnsi="Arial Narrow" w:cs="Arial"/>
          <w:szCs w:val="24"/>
        </w:rPr>
        <w:t xml:space="preserve"> pouze současně s kamerami, připojenými na stejné DVR jako požadovaná kamera.</w:t>
      </w:r>
    </w:p>
    <w:p w:rsidR="00E35462" w:rsidRDefault="004C46A2" w:rsidP="00E35462">
      <w:pPr>
        <w:spacing w:before="120"/>
        <w:rPr>
          <w:rFonts w:ascii="Arial Narrow" w:hAnsi="Arial Narrow" w:cs="Arial"/>
          <w:szCs w:val="24"/>
        </w:rPr>
      </w:pPr>
      <w:r w:rsidRPr="006E4B15">
        <w:rPr>
          <w:rFonts w:ascii="Arial Narrow" w:hAnsi="Arial Narrow" w:cs="Arial"/>
          <w:szCs w:val="24"/>
        </w:rPr>
        <w:t>Areál bude vybaven systémem CCTV tvo</w:t>
      </w:r>
      <w:r w:rsidRPr="006E4B15">
        <w:rPr>
          <w:rFonts w:ascii="Arial Narrow" w:hAnsi="Arial Narrow" w:cs="Arial" w:hint="eastAsia"/>
          <w:szCs w:val="24"/>
        </w:rPr>
        <w:t>ř</w:t>
      </w:r>
      <w:r w:rsidRPr="006E4B15">
        <w:rPr>
          <w:rFonts w:ascii="Arial Narrow" w:hAnsi="Arial Narrow" w:cs="Arial"/>
          <w:szCs w:val="24"/>
        </w:rPr>
        <w:t>eným a vn</w:t>
      </w:r>
      <w:r w:rsidRPr="006E4B15">
        <w:rPr>
          <w:rFonts w:ascii="Arial Narrow" w:hAnsi="Arial Narrow" w:cs="Arial" w:hint="eastAsia"/>
          <w:szCs w:val="24"/>
        </w:rPr>
        <w:t>ě</w:t>
      </w:r>
      <w:r w:rsidRPr="006E4B15">
        <w:rPr>
          <w:rFonts w:ascii="Arial Narrow" w:hAnsi="Arial Narrow" w:cs="Arial"/>
          <w:szCs w:val="24"/>
        </w:rPr>
        <w:t xml:space="preserve">jšími barevnými statickými </w:t>
      </w:r>
      <w:r w:rsidR="00E35462">
        <w:rPr>
          <w:rFonts w:ascii="Arial Narrow" w:hAnsi="Arial Narrow" w:cs="Arial"/>
          <w:szCs w:val="24"/>
        </w:rPr>
        <w:t>a otočnými kamerami</w:t>
      </w:r>
      <w:r w:rsidR="00E35462" w:rsidRPr="006E4B15">
        <w:rPr>
          <w:rFonts w:ascii="Arial Narrow" w:hAnsi="Arial Narrow" w:cs="Arial"/>
          <w:szCs w:val="24"/>
        </w:rPr>
        <w:t>.</w:t>
      </w:r>
      <w:r w:rsidR="00E35462">
        <w:rPr>
          <w:rFonts w:ascii="Arial Narrow" w:hAnsi="Arial Narrow" w:cs="Arial"/>
          <w:szCs w:val="24"/>
        </w:rPr>
        <w:t xml:space="preserve"> </w:t>
      </w:r>
      <w:r w:rsidR="00CC0669">
        <w:rPr>
          <w:rFonts w:ascii="Arial Narrow" w:hAnsi="Arial Narrow" w:cs="Arial"/>
          <w:szCs w:val="24"/>
        </w:rPr>
        <w:t xml:space="preserve">Kamery budou s jednotlivými servery propojeny optickými kabely. Převodníky </w:t>
      </w:r>
      <w:proofErr w:type="spellStart"/>
      <w:r w:rsidR="00CC0669">
        <w:rPr>
          <w:rFonts w:ascii="Arial Narrow" w:hAnsi="Arial Narrow" w:cs="Arial"/>
          <w:szCs w:val="24"/>
        </w:rPr>
        <w:t>koax</w:t>
      </w:r>
      <w:proofErr w:type="spellEnd"/>
      <w:r w:rsidR="00CC0669">
        <w:rPr>
          <w:rFonts w:ascii="Arial Narrow" w:hAnsi="Arial Narrow" w:cs="Arial"/>
          <w:szCs w:val="24"/>
        </w:rPr>
        <w:t xml:space="preserve">/optika budou umístěny v kamerových rozvaděčích </w:t>
      </w:r>
      <w:proofErr w:type="spellStart"/>
      <w:r w:rsidR="00BB4AC4">
        <w:rPr>
          <w:rFonts w:ascii="Arial Narrow" w:hAnsi="Arial Narrow" w:cs="Arial"/>
          <w:szCs w:val="24"/>
        </w:rPr>
        <w:t>RK.xxx</w:t>
      </w:r>
      <w:proofErr w:type="spellEnd"/>
      <w:r w:rsidR="00BB4AC4">
        <w:rPr>
          <w:rFonts w:ascii="Arial Narrow" w:hAnsi="Arial Narrow" w:cs="Arial"/>
          <w:szCs w:val="24"/>
        </w:rPr>
        <w:t xml:space="preserve"> </w:t>
      </w:r>
      <w:r w:rsidR="00CC0669">
        <w:rPr>
          <w:rFonts w:ascii="Arial Narrow" w:hAnsi="Arial Narrow" w:cs="Arial"/>
          <w:szCs w:val="24"/>
        </w:rPr>
        <w:t xml:space="preserve">v prostoru zakázaného pásma, a ve vanách v datovém rozvaděči umístěném v </w:t>
      </w:r>
      <w:r w:rsidR="00CC0669" w:rsidRPr="008E0062">
        <w:rPr>
          <w:rFonts w:ascii="Arial Narrow" w:hAnsi="Arial Narrow" w:cs="Arial"/>
          <w:szCs w:val="24"/>
        </w:rPr>
        <w:t> </w:t>
      </w:r>
      <w:proofErr w:type="spellStart"/>
      <w:r w:rsidR="00CC0669" w:rsidRPr="008E0062">
        <w:rPr>
          <w:rFonts w:ascii="Arial Narrow" w:hAnsi="Arial Narrow" w:cs="Arial"/>
          <w:szCs w:val="24"/>
        </w:rPr>
        <w:t>tech</w:t>
      </w:r>
      <w:proofErr w:type="spellEnd"/>
      <w:r w:rsidR="00CC0669" w:rsidRPr="008E0062">
        <w:rPr>
          <w:rFonts w:ascii="Arial Narrow" w:hAnsi="Arial Narrow" w:cs="Arial"/>
          <w:szCs w:val="24"/>
        </w:rPr>
        <w:t>. místnosti operačního střediska</w:t>
      </w:r>
      <w:r w:rsidR="00CC0669">
        <w:rPr>
          <w:rFonts w:ascii="Arial Narrow" w:hAnsi="Arial Narrow" w:cs="Arial"/>
          <w:szCs w:val="24"/>
        </w:rPr>
        <w:t xml:space="preserve"> v budově B7, 1.np m.č. 111</w:t>
      </w:r>
      <w:r w:rsidR="00CC0669" w:rsidRPr="008E0062">
        <w:rPr>
          <w:rFonts w:ascii="Arial Narrow" w:hAnsi="Arial Narrow" w:cs="Arial"/>
          <w:szCs w:val="24"/>
        </w:rPr>
        <w:t>.</w:t>
      </w:r>
    </w:p>
    <w:p w:rsidR="0018697F" w:rsidRDefault="00E35462" w:rsidP="00E35462">
      <w:pPr>
        <w:spacing w:before="120"/>
        <w:rPr>
          <w:rFonts w:ascii="Arial Narrow" w:hAnsi="Arial Narrow" w:cs="Arial"/>
          <w:szCs w:val="24"/>
        </w:rPr>
      </w:pPr>
      <w:r>
        <w:rPr>
          <w:rFonts w:ascii="Arial Narrow" w:hAnsi="Arial Narrow" w:cs="Arial"/>
          <w:szCs w:val="24"/>
        </w:rPr>
        <w:t xml:space="preserve">V zakázaném pásmu je navrženo </w:t>
      </w:r>
      <w:r w:rsidR="00840204">
        <w:rPr>
          <w:rFonts w:ascii="Arial Narrow" w:hAnsi="Arial Narrow" w:cs="Arial"/>
          <w:szCs w:val="24"/>
        </w:rPr>
        <w:t>27</w:t>
      </w:r>
      <w:r>
        <w:rPr>
          <w:rFonts w:ascii="Arial Narrow" w:hAnsi="Arial Narrow" w:cs="Arial"/>
          <w:szCs w:val="24"/>
        </w:rPr>
        <w:t xml:space="preserve"> statických kamer, pro sledování koridorů zakázaným pásmem jsou navrženy 2 statické kamery</w:t>
      </w:r>
      <w:r w:rsidR="0018697F">
        <w:rPr>
          <w:rFonts w:ascii="Arial Narrow" w:hAnsi="Arial Narrow" w:cs="Arial"/>
          <w:szCs w:val="24"/>
        </w:rPr>
        <w:t>. Tyto kamery budou umístěny na sloupcích nového vnitřního oplocení zakázaného pásma ve výšce 3,2m ta</w:t>
      </w:r>
      <w:r w:rsidR="0018697F" w:rsidRPr="00840204">
        <w:rPr>
          <w:rFonts w:ascii="Arial Narrow" w:hAnsi="Arial Narrow" w:cs="Arial"/>
          <w:szCs w:val="24"/>
        </w:rPr>
        <w:t>k, aby sledovaly prostor mezi ohradní zdí a vnitřním oplocením. P</w:t>
      </w:r>
      <w:r w:rsidRPr="00840204">
        <w:rPr>
          <w:rFonts w:ascii="Arial Narrow" w:hAnsi="Arial Narrow" w:cs="Arial"/>
          <w:szCs w:val="24"/>
        </w:rPr>
        <w:t>ro sledování prostoru uvnitř vjezdového</w:t>
      </w:r>
      <w:r>
        <w:rPr>
          <w:rFonts w:ascii="Arial Narrow" w:hAnsi="Arial Narrow" w:cs="Arial"/>
          <w:szCs w:val="24"/>
        </w:rPr>
        <w:t xml:space="preserve"> koše je navržena 1 statická kamera. </w:t>
      </w:r>
      <w:r w:rsidR="00D75940" w:rsidRPr="00D75940">
        <w:rPr>
          <w:rFonts w:ascii="Arial Narrow" w:hAnsi="Arial Narrow" w:cs="Arial"/>
          <w:szCs w:val="24"/>
        </w:rPr>
        <w:t xml:space="preserve">Z ostrahového pásma a ostrahových věží bude demontováno 12ks stávajících kamer. </w:t>
      </w:r>
      <w:r>
        <w:rPr>
          <w:rFonts w:ascii="Arial Narrow" w:hAnsi="Arial Narrow" w:cs="Arial"/>
          <w:szCs w:val="24"/>
        </w:rPr>
        <w:t>Pro sledování střechy vjezdového koše je navržena 1 statická kamera umístěná na objektu B7</w:t>
      </w:r>
      <w:r w:rsidR="0018697F">
        <w:rPr>
          <w:rFonts w:ascii="Arial Narrow" w:hAnsi="Arial Narrow" w:cs="Arial"/>
          <w:szCs w:val="24"/>
        </w:rPr>
        <w:t>(3.np)</w:t>
      </w:r>
      <w:r>
        <w:rPr>
          <w:rFonts w:ascii="Arial Narrow" w:hAnsi="Arial Narrow" w:cs="Arial"/>
          <w:szCs w:val="24"/>
        </w:rPr>
        <w:t xml:space="preserve">. </w:t>
      </w:r>
    </w:p>
    <w:p w:rsidR="00776767" w:rsidRDefault="00776767" w:rsidP="00E35462">
      <w:pPr>
        <w:spacing w:before="120"/>
        <w:rPr>
          <w:rFonts w:ascii="Arial Narrow" w:hAnsi="Arial Narrow" w:cs="Arial"/>
          <w:szCs w:val="24"/>
        </w:rPr>
      </w:pPr>
      <w:r>
        <w:rPr>
          <w:rFonts w:ascii="Arial Narrow" w:hAnsi="Arial Narrow" w:cs="Arial"/>
          <w:szCs w:val="24"/>
        </w:rPr>
        <w:t>Navržena je</w:t>
      </w:r>
      <w:r w:rsidRPr="00776767">
        <w:t xml:space="preserve"> </w:t>
      </w:r>
      <w:r>
        <w:rPr>
          <w:rFonts w:ascii="Arial Narrow" w:hAnsi="Arial Narrow" w:cs="Arial"/>
          <w:szCs w:val="24"/>
        </w:rPr>
        <w:t>k</w:t>
      </w:r>
      <w:r w:rsidRPr="00776767">
        <w:rPr>
          <w:rFonts w:ascii="Arial Narrow" w:hAnsi="Arial Narrow" w:cs="Arial"/>
          <w:szCs w:val="24"/>
        </w:rPr>
        <w:t>amera v box provedení,</w:t>
      </w:r>
      <w:r>
        <w:rPr>
          <w:rFonts w:ascii="Arial Narrow" w:hAnsi="Arial Narrow" w:cs="Arial"/>
          <w:szCs w:val="24"/>
        </w:rPr>
        <w:t xml:space="preserve"> umístěná v temperovaném krytu,</w:t>
      </w:r>
      <w:r w:rsidRPr="00776767">
        <w:rPr>
          <w:rFonts w:ascii="Arial Narrow" w:hAnsi="Arial Narrow" w:cs="Arial"/>
          <w:szCs w:val="24"/>
        </w:rPr>
        <w:t xml:space="preserve"> přepínaná Den/Noc s IR-C filtrem,</w:t>
      </w:r>
      <w:r w:rsidR="00800ADB">
        <w:rPr>
          <w:rFonts w:ascii="Arial Narrow" w:hAnsi="Arial Narrow" w:cs="Arial"/>
          <w:szCs w:val="24"/>
        </w:rPr>
        <w:t xml:space="preserve"> WDR,</w:t>
      </w:r>
      <w:r w:rsidRPr="00776767">
        <w:rPr>
          <w:rFonts w:ascii="Arial Narrow" w:hAnsi="Arial Narrow" w:cs="Arial"/>
          <w:szCs w:val="24"/>
        </w:rPr>
        <w:t xml:space="preserve"> 1/3" Panasonic CCD, 650/700 TVL, CS </w:t>
      </w:r>
      <w:proofErr w:type="spellStart"/>
      <w:r w:rsidRPr="00776767">
        <w:rPr>
          <w:rFonts w:ascii="Arial Narrow" w:hAnsi="Arial Narrow" w:cs="Arial"/>
          <w:szCs w:val="24"/>
        </w:rPr>
        <w:t>mount</w:t>
      </w:r>
      <w:proofErr w:type="spellEnd"/>
      <w:r w:rsidRPr="00776767">
        <w:rPr>
          <w:rFonts w:ascii="Arial Narrow" w:hAnsi="Arial Narrow" w:cs="Arial"/>
          <w:szCs w:val="24"/>
        </w:rPr>
        <w:t xml:space="preserve"> s DC drive, </w:t>
      </w:r>
      <w:proofErr w:type="spellStart"/>
      <w:r w:rsidRPr="00776767">
        <w:rPr>
          <w:rFonts w:ascii="Arial Narrow" w:hAnsi="Arial Narrow" w:cs="Arial"/>
          <w:szCs w:val="24"/>
        </w:rPr>
        <w:t>Color</w:t>
      </w:r>
      <w:proofErr w:type="spellEnd"/>
      <w:r w:rsidRPr="00776767">
        <w:rPr>
          <w:rFonts w:ascii="Arial Narrow" w:hAnsi="Arial Narrow" w:cs="Arial"/>
          <w:szCs w:val="24"/>
        </w:rPr>
        <w:t xml:space="preserve"> 0,1 </w:t>
      </w:r>
      <w:proofErr w:type="spellStart"/>
      <w:r w:rsidRPr="00776767">
        <w:rPr>
          <w:rFonts w:ascii="Arial Narrow" w:hAnsi="Arial Narrow" w:cs="Arial"/>
          <w:szCs w:val="24"/>
        </w:rPr>
        <w:t>lx</w:t>
      </w:r>
      <w:proofErr w:type="spellEnd"/>
      <w:r w:rsidRPr="00776767">
        <w:rPr>
          <w:rFonts w:ascii="Arial Narrow" w:hAnsi="Arial Narrow" w:cs="Arial"/>
          <w:szCs w:val="24"/>
        </w:rPr>
        <w:t xml:space="preserve"> / BW 0,01 </w:t>
      </w:r>
      <w:proofErr w:type="spellStart"/>
      <w:r w:rsidRPr="00776767">
        <w:rPr>
          <w:rFonts w:ascii="Arial Narrow" w:hAnsi="Arial Narrow" w:cs="Arial"/>
          <w:szCs w:val="24"/>
        </w:rPr>
        <w:t>lx</w:t>
      </w:r>
      <w:proofErr w:type="spellEnd"/>
      <w:r w:rsidRPr="00776767">
        <w:rPr>
          <w:rFonts w:ascii="Arial Narrow" w:hAnsi="Arial Narrow" w:cs="Arial"/>
          <w:szCs w:val="24"/>
        </w:rPr>
        <w:t xml:space="preserve">/F1.4. Funkce: automatické ostření </w:t>
      </w:r>
      <w:proofErr w:type="spellStart"/>
      <w:r w:rsidRPr="00776767">
        <w:rPr>
          <w:rFonts w:ascii="Arial Narrow" w:hAnsi="Arial Narrow" w:cs="Arial"/>
          <w:szCs w:val="24"/>
        </w:rPr>
        <w:t>backfocusu</w:t>
      </w:r>
      <w:proofErr w:type="spellEnd"/>
      <w:r w:rsidRPr="00776767">
        <w:rPr>
          <w:rFonts w:ascii="Arial Narrow" w:hAnsi="Arial Narrow" w:cs="Arial"/>
          <w:szCs w:val="24"/>
        </w:rPr>
        <w:t xml:space="preserve"> - ABF, OSD, SD5, ABS, 3D DNR, AGC, </w:t>
      </w:r>
      <w:proofErr w:type="spellStart"/>
      <w:r w:rsidRPr="00776767">
        <w:rPr>
          <w:rFonts w:ascii="Arial Narrow" w:hAnsi="Arial Narrow" w:cs="Arial"/>
          <w:szCs w:val="24"/>
        </w:rPr>
        <w:t>slowshutter</w:t>
      </w:r>
      <w:proofErr w:type="spellEnd"/>
      <w:r w:rsidRPr="00776767">
        <w:rPr>
          <w:rFonts w:ascii="Arial Narrow" w:hAnsi="Arial Narrow" w:cs="Arial"/>
          <w:szCs w:val="24"/>
        </w:rPr>
        <w:t xml:space="preserve">, i-VMD, privátní maskování, stabilizátor, text v obraze, </w:t>
      </w:r>
      <w:proofErr w:type="spellStart"/>
      <w:r w:rsidRPr="00776767">
        <w:rPr>
          <w:rFonts w:ascii="Arial Narrow" w:hAnsi="Arial Narrow" w:cs="Arial"/>
          <w:szCs w:val="24"/>
        </w:rPr>
        <w:t>int.sync</w:t>
      </w:r>
      <w:proofErr w:type="spellEnd"/>
      <w:r w:rsidRPr="00776767">
        <w:rPr>
          <w:rFonts w:ascii="Arial Narrow" w:hAnsi="Arial Narrow" w:cs="Arial"/>
          <w:szCs w:val="24"/>
        </w:rPr>
        <w:t xml:space="preserve">. BNC výstup, </w:t>
      </w:r>
      <w:proofErr w:type="spellStart"/>
      <w:r w:rsidRPr="00776767">
        <w:rPr>
          <w:rFonts w:ascii="Arial Narrow" w:hAnsi="Arial Narrow" w:cs="Arial"/>
          <w:szCs w:val="24"/>
        </w:rPr>
        <w:t>alarmový</w:t>
      </w:r>
      <w:proofErr w:type="spellEnd"/>
      <w:r w:rsidRPr="00776767">
        <w:rPr>
          <w:rFonts w:ascii="Arial Narrow" w:hAnsi="Arial Narrow" w:cs="Arial"/>
          <w:szCs w:val="24"/>
        </w:rPr>
        <w:t xml:space="preserve"> vstup a výstup, napájení 12VDC nebo 24VAC / 3,6W</w:t>
      </w:r>
      <w:r>
        <w:rPr>
          <w:rFonts w:ascii="Arial Narrow" w:hAnsi="Arial Narrow" w:cs="Arial"/>
          <w:szCs w:val="24"/>
        </w:rPr>
        <w:t xml:space="preserve">. </w:t>
      </w:r>
      <w:r w:rsidRPr="00776767">
        <w:rPr>
          <w:rFonts w:ascii="Arial Narrow" w:hAnsi="Arial Narrow" w:cs="Arial"/>
          <w:szCs w:val="24"/>
        </w:rPr>
        <w:t>Objektiv AI/VD, vari-</w:t>
      </w:r>
      <w:proofErr w:type="spellStart"/>
      <w:r w:rsidRPr="00776767">
        <w:rPr>
          <w:rFonts w:ascii="Arial Narrow" w:hAnsi="Arial Narrow" w:cs="Arial"/>
          <w:szCs w:val="24"/>
        </w:rPr>
        <w:t>focal</w:t>
      </w:r>
      <w:proofErr w:type="spellEnd"/>
      <w:r w:rsidRPr="00776767">
        <w:rPr>
          <w:rFonts w:ascii="Arial Narrow" w:hAnsi="Arial Narrow" w:cs="Arial"/>
          <w:szCs w:val="24"/>
        </w:rPr>
        <w:t xml:space="preserve"> 2,8 - </w:t>
      </w:r>
      <w:r w:rsidR="0077513A">
        <w:rPr>
          <w:rFonts w:ascii="Arial Narrow" w:hAnsi="Arial Narrow" w:cs="Arial"/>
          <w:szCs w:val="24"/>
        </w:rPr>
        <w:t>12</w:t>
      </w:r>
      <w:r w:rsidRPr="00776767">
        <w:rPr>
          <w:rFonts w:ascii="Arial Narrow" w:hAnsi="Arial Narrow" w:cs="Arial"/>
          <w:szCs w:val="24"/>
        </w:rPr>
        <w:t xml:space="preserve"> mm, 1/3", F1.4 - 300, CS,  430 - 950 </w:t>
      </w:r>
      <w:proofErr w:type="spellStart"/>
      <w:r w:rsidRPr="00776767">
        <w:rPr>
          <w:rFonts w:ascii="Arial Narrow" w:hAnsi="Arial Narrow" w:cs="Arial"/>
          <w:szCs w:val="24"/>
        </w:rPr>
        <w:t>nm</w:t>
      </w:r>
      <w:proofErr w:type="spellEnd"/>
      <w:r w:rsidRPr="00776767">
        <w:rPr>
          <w:rFonts w:ascii="Arial Narrow" w:hAnsi="Arial Narrow" w:cs="Arial"/>
          <w:szCs w:val="24"/>
        </w:rPr>
        <w:t>, IR kompenzace</w:t>
      </w:r>
      <w:r w:rsidR="004C57C6">
        <w:rPr>
          <w:rFonts w:ascii="Arial Narrow" w:hAnsi="Arial Narrow" w:cs="Arial"/>
          <w:szCs w:val="24"/>
        </w:rPr>
        <w:t xml:space="preserve">, </w:t>
      </w:r>
      <w:r w:rsidR="004C57C6" w:rsidRPr="004C57C6">
        <w:rPr>
          <w:rFonts w:ascii="Arial Narrow" w:hAnsi="Arial Narrow" w:cs="Arial"/>
          <w:szCs w:val="24"/>
        </w:rPr>
        <w:t>BLC kompenzace protisvětla</w:t>
      </w:r>
      <w:r>
        <w:rPr>
          <w:rFonts w:ascii="Arial Narrow" w:hAnsi="Arial Narrow" w:cs="Arial"/>
          <w:szCs w:val="24"/>
        </w:rPr>
        <w:t>.</w:t>
      </w:r>
    </w:p>
    <w:p w:rsidR="007169D5" w:rsidRDefault="007169D5" w:rsidP="007169D5">
      <w:pPr>
        <w:spacing w:before="120"/>
        <w:rPr>
          <w:rFonts w:ascii="Arial Narrow" w:hAnsi="Arial Narrow" w:cs="Arial"/>
          <w:szCs w:val="24"/>
        </w:rPr>
      </w:pPr>
      <w:r>
        <w:rPr>
          <w:rFonts w:ascii="Arial Narrow" w:hAnsi="Arial Narrow" w:cs="Arial"/>
          <w:szCs w:val="24"/>
        </w:rPr>
        <w:t>Pro sledování vnitřního prostoru jsou navrženy 4 o</w:t>
      </w:r>
      <w:r w:rsidRPr="006E4B15">
        <w:rPr>
          <w:rFonts w:ascii="Arial Narrow" w:hAnsi="Arial Narrow" w:cs="Arial"/>
          <w:szCs w:val="24"/>
        </w:rPr>
        <w:t>točn</w:t>
      </w:r>
      <w:r>
        <w:rPr>
          <w:rFonts w:ascii="Arial Narrow" w:hAnsi="Arial Narrow" w:cs="Arial"/>
          <w:szCs w:val="24"/>
        </w:rPr>
        <w:t>é</w:t>
      </w:r>
      <w:r w:rsidRPr="006E4B15">
        <w:rPr>
          <w:rFonts w:ascii="Arial Narrow" w:hAnsi="Arial Narrow" w:cs="Arial"/>
          <w:szCs w:val="24"/>
        </w:rPr>
        <w:t xml:space="preserve"> kamer</w:t>
      </w:r>
      <w:r>
        <w:rPr>
          <w:rFonts w:ascii="Arial Narrow" w:hAnsi="Arial Narrow" w:cs="Arial"/>
          <w:szCs w:val="24"/>
        </w:rPr>
        <w:t xml:space="preserve">y umístěné na objektech B1, B2a, B2b a B17 </w:t>
      </w:r>
      <w:r w:rsidR="00225D4B">
        <w:rPr>
          <w:rFonts w:ascii="Arial Narrow" w:hAnsi="Arial Narrow" w:cs="Arial"/>
          <w:szCs w:val="24"/>
        </w:rPr>
        <w:t>pod římsou atiky</w:t>
      </w:r>
      <w:r>
        <w:rPr>
          <w:rFonts w:ascii="Arial Narrow" w:hAnsi="Arial Narrow" w:cs="Arial"/>
          <w:szCs w:val="24"/>
        </w:rPr>
        <w:t xml:space="preserve">. </w:t>
      </w:r>
    </w:p>
    <w:p w:rsidR="00776767" w:rsidRDefault="0018697F" w:rsidP="00E35462">
      <w:pPr>
        <w:spacing w:before="120"/>
        <w:rPr>
          <w:rFonts w:ascii="Arial Narrow" w:hAnsi="Arial Narrow" w:cs="Arial"/>
          <w:szCs w:val="24"/>
        </w:rPr>
      </w:pPr>
      <w:r>
        <w:rPr>
          <w:rFonts w:ascii="Arial Narrow" w:hAnsi="Arial Narrow" w:cs="Arial"/>
          <w:szCs w:val="24"/>
        </w:rPr>
        <w:t>Pro sledování vnějšího prostoru jsou navrženy</w:t>
      </w:r>
      <w:r w:rsidR="00E35462">
        <w:rPr>
          <w:rFonts w:ascii="Arial Narrow" w:hAnsi="Arial Narrow" w:cs="Arial"/>
          <w:szCs w:val="24"/>
        </w:rPr>
        <w:t xml:space="preserve"> </w:t>
      </w:r>
      <w:r>
        <w:rPr>
          <w:rFonts w:ascii="Arial Narrow" w:hAnsi="Arial Narrow" w:cs="Arial"/>
          <w:szCs w:val="24"/>
        </w:rPr>
        <w:t xml:space="preserve">4 </w:t>
      </w:r>
      <w:r w:rsidR="00E35462">
        <w:rPr>
          <w:rFonts w:ascii="Arial Narrow" w:hAnsi="Arial Narrow" w:cs="Arial"/>
          <w:szCs w:val="24"/>
        </w:rPr>
        <w:t>o</w:t>
      </w:r>
      <w:r w:rsidR="004C46A2" w:rsidRPr="006E4B15">
        <w:rPr>
          <w:rFonts w:ascii="Arial Narrow" w:hAnsi="Arial Narrow" w:cs="Arial"/>
          <w:szCs w:val="24"/>
        </w:rPr>
        <w:t>točn</w:t>
      </w:r>
      <w:r>
        <w:rPr>
          <w:rFonts w:ascii="Arial Narrow" w:hAnsi="Arial Narrow" w:cs="Arial"/>
          <w:szCs w:val="24"/>
        </w:rPr>
        <w:t>é</w:t>
      </w:r>
      <w:r w:rsidR="004C46A2" w:rsidRPr="006E4B15">
        <w:rPr>
          <w:rFonts w:ascii="Arial Narrow" w:hAnsi="Arial Narrow" w:cs="Arial"/>
          <w:szCs w:val="24"/>
        </w:rPr>
        <w:t xml:space="preserve"> kamer</w:t>
      </w:r>
      <w:r>
        <w:rPr>
          <w:rFonts w:ascii="Arial Narrow" w:hAnsi="Arial Narrow" w:cs="Arial"/>
          <w:szCs w:val="24"/>
        </w:rPr>
        <w:t>y</w:t>
      </w:r>
      <w:r w:rsidR="00E35462">
        <w:rPr>
          <w:rFonts w:ascii="Arial Narrow" w:hAnsi="Arial Narrow" w:cs="Arial"/>
          <w:szCs w:val="24"/>
        </w:rPr>
        <w:t xml:space="preserve"> umístěn</w:t>
      </w:r>
      <w:r>
        <w:rPr>
          <w:rFonts w:ascii="Arial Narrow" w:hAnsi="Arial Narrow" w:cs="Arial"/>
          <w:szCs w:val="24"/>
        </w:rPr>
        <w:t>é</w:t>
      </w:r>
      <w:r w:rsidR="00E35462">
        <w:rPr>
          <w:rFonts w:ascii="Arial Narrow" w:hAnsi="Arial Narrow" w:cs="Arial"/>
          <w:szCs w:val="24"/>
        </w:rPr>
        <w:t xml:space="preserve"> z vnější strany na ohradní zdi</w:t>
      </w:r>
      <w:r>
        <w:rPr>
          <w:rFonts w:ascii="Arial Narrow" w:hAnsi="Arial Narrow" w:cs="Arial"/>
          <w:szCs w:val="24"/>
        </w:rPr>
        <w:t xml:space="preserve"> ve výšce 4,3m. </w:t>
      </w:r>
    </w:p>
    <w:p w:rsidR="00776767" w:rsidRDefault="00776767" w:rsidP="00E35462">
      <w:pPr>
        <w:spacing w:before="120"/>
        <w:rPr>
          <w:rFonts w:ascii="Arial Narrow" w:hAnsi="Arial Narrow" w:cs="Arial"/>
          <w:szCs w:val="24"/>
        </w:rPr>
      </w:pPr>
      <w:r>
        <w:rPr>
          <w:rFonts w:ascii="Arial Narrow" w:hAnsi="Arial Narrow" w:cs="Arial"/>
          <w:szCs w:val="24"/>
        </w:rPr>
        <w:t>Navržena je v</w:t>
      </w:r>
      <w:r w:rsidRPr="00776767">
        <w:rPr>
          <w:rFonts w:ascii="Arial Narrow" w:hAnsi="Arial Narrow" w:cs="Arial"/>
          <w:szCs w:val="24"/>
        </w:rPr>
        <w:t xml:space="preserve">enkovní speed dome kamera, přepínaná Den/Noc s IR-C filtrem, 1/4" </w:t>
      </w:r>
      <w:r>
        <w:rPr>
          <w:rFonts w:ascii="Arial Narrow" w:hAnsi="Arial Narrow" w:cs="Arial"/>
          <w:szCs w:val="24"/>
        </w:rPr>
        <w:t>C</w:t>
      </w:r>
      <w:r w:rsidRPr="00776767">
        <w:rPr>
          <w:rFonts w:ascii="Arial Narrow" w:hAnsi="Arial Narrow" w:cs="Arial"/>
          <w:szCs w:val="24"/>
        </w:rPr>
        <w:t xml:space="preserve">CD, 650 TVL, objektiv 3,3-119mm/F1.4-4.2,  optický zoom 36x, </w:t>
      </w:r>
      <w:proofErr w:type="spellStart"/>
      <w:r w:rsidRPr="00776767">
        <w:rPr>
          <w:rFonts w:ascii="Arial Narrow" w:hAnsi="Arial Narrow" w:cs="Arial"/>
          <w:szCs w:val="24"/>
        </w:rPr>
        <w:t>autofokus</w:t>
      </w:r>
      <w:proofErr w:type="spellEnd"/>
      <w:r w:rsidRPr="00776767">
        <w:rPr>
          <w:rFonts w:ascii="Arial Narrow" w:hAnsi="Arial Narrow" w:cs="Arial"/>
          <w:szCs w:val="24"/>
        </w:rPr>
        <w:t xml:space="preserve">, </w:t>
      </w:r>
      <w:proofErr w:type="spellStart"/>
      <w:r w:rsidRPr="00776767">
        <w:rPr>
          <w:rFonts w:ascii="Arial Narrow" w:hAnsi="Arial Narrow" w:cs="Arial"/>
          <w:szCs w:val="24"/>
        </w:rPr>
        <w:t>Color</w:t>
      </w:r>
      <w:proofErr w:type="spellEnd"/>
      <w:r w:rsidRPr="00776767">
        <w:rPr>
          <w:rFonts w:ascii="Arial Narrow" w:hAnsi="Arial Narrow" w:cs="Arial"/>
          <w:szCs w:val="24"/>
        </w:rPr>
        <w:t xml:space="preserve"> 0.5 </w:t>
      </w:r>
      <w:proofErr w:type="spellStart"/>
      <w:r w:rsidRPr="00776767">
        <w:rPr>
          <w:rFonts w:ascii="Arial Narrow" w:hAnsi="Arial Narrow" w:cs="Arial"/>
          <w:szCs w:val="24"/>
        </w:rPr>
        <w:t>lx</w:t>
      </w:r>
      <w:proofErr w:type="spellEnd"/>
      <w:r w:rsidRPr="00776767">
        <w:rPr>
          <w:rFonts w:ascii="Arial Narrow" w:hAnsi="Arial Narrow" w:cs="Arial"/>
          <w:szCs w:val="24"/>
        </w:rPr>
        <w:t xml:space="preserve"> (30 IRE) / BW 0.04 </w:t>
      </w:r>
      <w:proofErr w:type="spellStart"/>
      <w:r w:rsidRPr="00776767">
        <w:rPr>
          <w:rFonts w:ascii="Arial Narrow" w:hAnsi="Arial Narrow" w:cs="Arial"/>
          <w:szCs w:val="24"/>
        </w:rPr>
        <w:t>lx</w:t>
      </w:r>
      <w:proofErr w:type="spellEnd"/>
      <w:r w:rsidRPr="00776767">
        <w:rPr>
          <w:rFonts w:ascii="Arial Narrow" w:hAnsi="Arial Narrow" w:cs="Arial"/>
          <w:szCs w:val="24"/>
        </w:rPr>
        <w:t xml:space="preserve"> (10 IRE) /F1.4. Funkce: automatické ostření, auto trasování pohybujících objektů, detekce </w:t>
      </w:r>
      <w:proofErr w:type="spellStart"/>
      <w:r w:rsidRPr="00776767">
        <w:rPr>
          <w:rFonts w:ascii="Arial Narrow" w:hAnsi="Arial Narrow" w:cs="Arial"/>
          <w:szCs w:val="24"/>
        </w:rPr>
        <w:t>zasprejování</w:t>
      </w:r>
      <w:proofErr w:type="spellEnd"/>
      <w:r w:rsidRPr="00776767">
        <w:rPr>
          <w:rFonts w:ascii="Arial Narrow" w:hAnsi="Arial Narrow" w:cs="Arial"/>
          <w:szCs w:val="24"/>
        </w:rPr>
        <w:t xml:space="preserve"> a zakrytí, 20x digitální zoom, 256 </w:t>
      </w:r>
      <w:proofErr w:type="spellStart"/>
      <w:r w:rsidRPr="00776767">
        <w:rPr>
          <w:rFonts w:ascii="Arial Narrow" w:hAnsi="Arial Narrow" w:cs="Arial"/>
          <w:szCs w:val="24"/>
        </w:rPr>
        <w:t>presetů</w:t>
      </w:r>
      <w:proofErr w:type="spellEnd"/>
      <w:r w:rsidRPr="00776767">
        <w:rPr>
          <w:rFonts w:ascii="Arial Narrow" w:hAnsi="Arial Narrow" w:cs="Arial"/>
          <w:szCs w:val="24"/>
        </w:rPr>
        <w:t xml:space="preserve">, trasy, OSD, SD6, 3D DNR, AGC, </w:t>
      </w:r>
      <w:proofErr w:type="spellStart"/>
      <w:r w:rsidRPr="00776767">
        <w:rPr>
          <w:rFonts w:ascii="Arial Narrow" w:hAnsi="Arial Narrow" w:cs="Arial"/>
          <w:szCs w:val="24"/>
        </w:rPr>
        <w:t>slowshutter</w:t>
      </w:r>
      <w:proofErr w:type="spellEnd"/>
      <w:r w:rsidRPr="00776767">
        <w:rPr>
          <w:rFonts w:ascii="Arial Narrow" w:hAnsi="Arial Narrow" w:cs="Arial"/>
          <w:szCs w:val="24"/>
        </w:rPr>
        <w:t>, VMD,</w:t>
      </w:r>
      <w:r w:rsidR="004C57C6">
        <w:rPr>
          <w:rFonts w:ascii="Arial Narrow" w:hAnsi="Arial Narrow" w:cs="Arial"/>
          <w:szCs w:val="24"/>
        </w:rPr>
        <w:t xml:space="preserve"> </w:t>
      </w:r>
      <w:r w:rsidR="004C57C6" w:rsidRPr="004C57C6">
        <w:rPr>
          <w:rFonts w:ascii="Arial Narrow" w:hAnsi="Arial Narrow" w:cs="Arial"/>
          <w:szCs w:val="24"/>
        </w:rPr>
        <w:t>BLC kompenzace protisvětla</w:t>
      </w:r>
      <w:r w:rsidR="004C57C6">
        <w:rPr>
          <w:rFonts w:ascii="Arial Narrow" w:hAnsi="Arial Narrow" w:cs="Arial"/>
          <w:szCs w:val="24"/>
        </w:rPr>
        <w:t>,</w:t>
      </w:r>
      <w:r w:rsidRPr="00776767">
        <w:rPr>
          <w:rFonts w:ascii="Arial Narrow" w:hAnsi="Arial Narrow" w:cs="Arial"/>
          <w:szCs w:val="24"/>
        </w:rPr>
        <w:t xml:space="preserve"> privátní maskování, stabilizátor, text v obraze, </w:t>
      </w:r>
      <w:proofErr w:type="spellStart"/>
      <w:r w:rsidRPr="00776767">
        <w:rPr>
          <w:rFonts w:ascii="Arial Narrow" w:hAnsi="Arial Narrow" w:cs="Arial"/>
          <w:szCs w:val="24"/>
        </w:rPr>
        <w:t>int.sync</w:t>
      </w:r>
      <w:proofErr w:type="spellEnd"/>
      <w:r w:rsidRPr="00776767">
        <w:rPr>
          <w:rFonts w:ascii="Arial Narrow" w:hAnsi="Arial Narrow" w:cs="Arial"/>
          <w:szCs w:val="24"/>
        </w:rPr>
        <w:t>. BNC výstup, RS-485</w:t>
      </w:r>
      <w:r w:rsidR="003E7A6E">
        <w:rPr>
          <w:rFonts w:ascii="Arial Narrow" w:hAnsi="Arial Narrow" w:cs="Arial"/>
          <w:szCs w:val="24"/>
        </w:rPr>
        <w:t>,</w:t>
      </w:r>
      <w:r w:rsidRPr="00776767">
        <w:rPr>
          <w:rFonts w:ascii="Arial Narrow" w:hAnsi="Arial Narrow" w:cs="Arial"/>
          <w:szCs w:val="24"/>
        </w:rPr>
        <w:t xml:space="preserve"> rozsah otáčení H 360° V -5°+185°, rychlost až 400°/s, </w:t>
      </w:r>
      <w:proofErr w:type="spellStart"/>
      <w:r w:rsidRPr="00776767">
        <w:rPr>
          <w:rFonts w:ascii="Arial Narrow" w:hAnsi="Arial Narrow" w:cs="Arial"/>
          <w:szCs w:val="24"/>
        </w:rPr>
        <w:t>alarmový</w:t>
      </w:r>
      <w:proofErr w:type="spellEnd"/>
      <w:r w:rsidRPr="00776767">
        <w:rPr>
          <w:rFonts w:ascii="Arial Narrow" w:hAnsi="Arial Narrow" w:cs="Arial"/>
          <w:szCs w:val="24"/>
        </w:rPr>
        <w:t xml:space="preserve"> vstup 4x a výstup 2x, napájení 24VAC/98W, IP66.</w:t>
      </w:r>
    </w:p>
    <w:p w:rsidR="00776767" w:rsidRDefault="00776767" w:rsidP="00776767">
      <w:pPr>
        <w:spacing w:before="120"/>
        <w:rPr>
          <w:rFonts w:ascii="Arial Narrow" w:hAnsi="Arial Narrow" w:cs="Arial"/>
          <w:szCs w:val="24"/>
        </w:rPr>
      </w:pPr>
      <w:r>
        <w:rPr>
          <w:rFonts w:ascii="Arial Narrow" w:hAnsi="Arial Narrow" w:cs="Arial"/>
          <w:szCs w:val="24"/>
        </w:rPr>
        <w:t>Na SV a JV vnější straně ohradní zdi je pro otočné kamery navrženo IR osvětlení. Navrženy jsou reflektory s dosvitem 40m, 60</w:t>
      </w:r>
      <w:r>
        <w:rPr>
          <w:rFonts w:ascii="Arial Narrow" w:hAnsi="Arial Narrow" w:cs="Arial"/>
          <w:szCs w:val="24"/>
          <w:vertAlign w:val="superscript"/>
        </w:rPr>
        <w:t>0</w:t>
      </w:r>
      <w:r>
        <w:rPr>
          <w:rFonts w:ascii="Arial Narrow" w:hAnsi="Arial Narrow" w:cs="Arial"/>
          <w:szCs w:val="24"/>
        </w:rPr>
        <w:t>. Předpokládané osvícení vnějšího prostoru je do 30m od paty ohradní zdi.</w:t>
      </w:r>
    </w:p>
    <w:p w:rsidR="00776767" w:rsidRDefault="00BB4AC4" w:rsidP="00E35462">
      <w:pPr>
        <w:spacing w:before="120"/>
        <w:rPr>
          <w:rFonts w:ascii="Arial Narrow" w:hAnsi="Arial Narrow" w:cs="Arial"/>
          <w:szCs w:val="24"/>
        </w:rPr>
      </w:pPr>
      <w:r>
        <w:rPr>
          <w:rFonts w:ascii="Arial Narrow" w:hAnsi="Arial Narrow" w:cs="Arial"/>
          <w:szCs w:val="24"/>
        </w:rPr>
        <w:lastRenderedPageBreak/>
        <w:t>N</w:t>
      </w:r>
      <w:r w:rsidR="00776767">
        <w:rPr>
          <w:rFonts w:ascii="Arial Narrow" w:hAnsi="Arial Narrow" w:cs="Arial"/>
          <w:szCs w:val="24"/>
        </w:rPr>
        <w:t>avrženo je v</w:t>
      </w:r>
      <w:r w:rsidR="00776767" w:rsidRPr="00776767">
        <w:rPr>
          <w:rFonts w:ascii="Arial Narrow" w:hAnsi="Arial Narrow" w:cs="Arial"/>
          <w:szCs w:val="24"/>
        </w:rPr>
        <w:t xml:space="preserve">nější LED </w:t>
      </w:r>
      <w:proofErr w:type="spellStart"/>
      <w:r w:rsidR="00776767" w:rsidRPr="00776767">
        <w:rPr>
          <w:rFonts w:ascii="Arial Narrow" w:hAnsi="Arial Narrow" w:cs="Arial"/>
          <w:szCs w:val="24"/>
        </w:rPr>
        <w:t>infrareflektor</w:t>
      </w:r>
      <w:proofErr w:type="spellEnd"/>
      <w:r w:rsidR="00776767" w:rsidRPr="00776767">
        <w:rPr>
          <w:rFonts w:ascii="Arial Narrow" w:hAnsi="Arial Narrow" w:cs="Arial"/>
          <w:szCs w:val="24"/>
        </w:rPr>
        <w:t xml:space="preserve"> 880nm, SMD LED, </w:t>
      </w:r>
      <w:r w:rsidR="00776767">
        <w:rPr>
          <w:rFonts w:ascii="Arial Narrow" w:hAnsi="Arial Narrow" w:cs="Arial"/>
          <w:szCs w:val="24"/>
        </w:rPr>
        <w:t>60</w:t>
      </w:r>
      <w:r w:rsidR="00776767" w:rsidRPr="00776767">
        <w:rPr>
          <w:rFonts w:ascii="Arial Narrow" w:hAnsi="Arial Narrow" w:cs="Arial"/>
          <w:szCs w:val="24"/>
        </w:rPr>
        <w:t xml:space="preserve">°, </w:t>
      </w:r>
      <w:r w:rsidR="00776767">
        <w:rPr>
          <w:rFonts w:ascii="Arial Narrow" w:hAnsi="Arial Narrow" w:cs="Arial"/>
          <w:szCs w:val="24"/>
        </w:rPr>
        <w:t>4</w:t>
      </w:r>
      <w:r w:rsidR="00776767" w:rsidRPr="00776767">
        <w:rPr>
          <w:rFonts w:ascii="Arial Narrow" w:hAnsi="Arial Narrow" w:cs="Arial"/>
          <w:szCs w:val="24"/>
        </w:rPr>
        <w:t>0m (pro definované parametry kamery), 12 nebo VDC nebo 24VAC/max. 6W, IP66/67, regulovatelný soumrakový spínač, vstup externího zapnutí, pracovn</w:t>
      </w:r>
      <w:r w:rsidR="00776767">
        <w:rPr>
          <w:rFonts w:ascii="Arial Narrow" w:hAnsi="Arial Narrow" w:cs="Arial"/>
          <w:szCs w:val="24"/>
        </w:rPr>
        <w:t>í teplota -50 až +60°.</w:t>
      </w:r>
    </w:p>
    <w:p w:rsidR="00F3265C" w:rsidRDefault="00F3265C" w:rsidP="00F3265C">
      <w:pPr>
        <w:spacing w:before="120"/>
        <w:rPr>
          <w:rFonts w:ascii="Arial Narrow" w:hAnsi="Arial Narrow" w:cs="Arial"/>
          <w:szCs w:val="24"/>
        </w:rPr>
      </w:pPr>
      <w:r>
        <w:rPr>
          <w:rFonts w:ascii="Arial Narrow" w:hAnsi="Arial Narrow" w:cs="Arial"/>
          <w:szCs w:val="24"/>
        </w:rPr>
        <w:t xml:space="preserve">Do nového systému CCTV bude připojena stávající PTZ kamera umístěná na střeše budovy č.7. Stávající koaxiální a ovládací kabel, končící ve stávající ústředně CCTV bude přepojen do RD B07.x v B.7 111.  </w:t>
      </w:r>
    </w:p>
    <w:p w:rsidR="00720D6F" w:rsidRDefault="00720D6F" w:rsidP="00E35462">
      <w:pPr>
        <w:spacing w:before="120"/>
        <w:rPr>
          <w:rFonts w:ascii="Arial Narrow" w:hAnsi="Arial Narrow" w:cs="Arial"/>
          <w:szCs w:val="24"/>
        </w:rPr>
      </w:pPr>
      <w:r>
        <w:rPr>
          <w:rFonts w:ascii="Arial Narrow" w:hAnsi="Arial Narrow" w:cs="Arial"/>
          <w:szCs w:val="24"/>
        </w:rPr>
        <w:t xml:space="preserve">Do nového systému CCTV budou připojeny 4 stávající statické kamery umístěné v 1.np B7 v m.č.132. Stávající záznamové zařízení DVR v m.č. 124 pro tyto kamery bude zrušeno. </w:t>
      </w:r>
      <w:r w:rsidR="00BB4AC4">
        <w:rPr>
          <w:rFonts w:ascii="Arial Narrow" w:hAnsi="Arial Narrow" w:cs="Arial"/>
          <w:szCs w:val="24"/>
        </w:rPr>
        <w:t>Stávající koaxiální kabely, končící v B.7 124 budou staženy do B.7 008, a zde v nástěnné rozvodnici přepojeny na novou trasu do RD B07</w:t>
      </w:r>
      <w:r w:rsidR="00F3265C">
        <w:rPr>
          <w:rFonts w:ascii="Arial Narrow" w:hAnsi="Arial Narrow" w:cs="Arial"/>
          <w:szCs w:val="24"/>
        </w:rPr>
        <w:t>.x</w:t>
      </w:r>
      <w:r w:rsidR="00BB4AC4">
        <w:rPr>
          <w:rFonts w:ascii="Arial Narrow" w:hAnsi="Arial Narrow" w:cs="Arial"/>
          <w:szCs w:val="24"/>
        </w:rPr>
        <w:t xml:space="preserve"> v B.7 111. Stávající zdroj bude přemístěn do B</w:t>
      </w:r>
      <w:r w:rsidR="00BB4AC4">
        <w:rPr>
          <w:rFonts w:ascii="Arial Narrow" w:hAnsi="Arial Narrow" w:cs="Arial"/>
          <w:b/>
          <w:szCs w:val="24"/>
        </w:rPr>
        <w:t>.</w:t>
      </w:r>
      <w:r w:rsidR="00BB4AC4" w:rsidRPr="00BB4AC4">
        <w:rPr>
          <w:rFonts w:ascii="Arial Narrow" w:hAnsi="Arial Narrow" w:cs="Arial"/>
          <w:szCs w:val="24"/>
        </w:rPr>
        <w:t>7</w:t>
      </w:r>
      <w:r w:rsidR="00BB4AC4">
        <w:rPr>
          <w:rFonts w:ascii="Arial Narrow" w:hAnsi="Arial Narrow" w:cs="Arial"/>
          <w:b/>
          <w:szCs w:val="24"/>
        </w:rPr>
        <w:t xml:space="preserve"> </w:t>
      </w:r>
      <w:r w:rsidR="00BB4AC4">
        <w:rPr>
          <w:rFonts w:ascii="Arial Narrow" w:hAnsi="Arial Narrow" w:cs="Arial"/>
          <w:szCs w:val="24"/>
        </w:rPr>
        <w:t xml:space="preserve">1.pp 008. </w:t>
      </w:r>
    </w:p>
    <w:p w:rsidR="00720D6F" w:rsidRDefault="00720D6F" w:rsidP="00720D6F">
      <w:pPr>
        <w:spacing w:before="120"/>
        <w:rPr>
          <w:rFonts w:ascii="Arial Narrow" w:hAnsi="Arial Narrow" w:cs="Arial"/>
          <w:szCs w:val="24"/>
        </w:rPr>
      </w:pPr>
      <w:r>
        <w:rPr>
          <w:rFonts w:ascii="Arial Narrow" w:hAnsi="Arial Narrow" w:cs="Arial"/>
          <w:szCs w:val="24"/>
        </w:rPr>
        <w:t xml:space="preserve">Do nového systému CCTV bude připojeno </w:t>
      </w:r>
      <w:r w:rsidR="00CD4AA7">
        <w:rPr>
          <w:rFonts w:ascii="Arial Narrow" w:hAnsi="Arial Narrow" w:cs="Arial"/>
          <w:szCs w:val="24"/>
        </w:rPr>
        <w:t>6</w:t>
      </w:r>
      <w:r>
        <w:rPr>
          <w:rFonts w:ascii="Arial Narrow" w:hAnsi="Arial Narrow" w:cs="Arial"/>
          <w:szCs w:val="24"/>
        </w:rPr>
        <w:t xml:space="preserve"> stávajících statických kamer umístěných </w:t>
      </w:r>
      <w:r w:rsidR="00D75940" w:rsidRPr="00D75940">
        <w:rPr>
          <w:rFonts w:ascii="Arial Narrow" w:hAnsi="Arial Narrow" w:cs="Arial"/>
          <w:szCs w:val="24"/>
        </w:rPr>
        <w:t>na vstupu do střežené části</w:t>
      </w:r>
      <w:r w:rsidR="00D75940">
        <w:rPr>
          <w:rFonts w:ascii="Arial Narrow" w:hAnsi="Arial Narrow" w:cs="Arial"/>
          <w:szCs w:val="24"/>
        </w:rPr>
        <w:t xml:space="preserve"> </w:t>
      </w:r>
      <w:r>
        <w:rPr>
          <w:rFonts w:ascii="Arial Narrow" w:hAnsi="Arial Narrow" w:cs="Arial"/>
          <w:szCs w:val="24"/>
        </w:rPr>
        <w:t>v B9.</w:t>
      </w:r>
      <w:r w:rsidR="00BB4AC4">
        <w:rPr>
          <w:rFonts w:ascii="Arial Narrow" w:hAnsi="Arial Narrow" w:cs="Arial"/>
          <w:szCs w:val="24"/>
        </w:rPr>
        <w:t xml:space="preserve"> Tyto kamery budou v novém nástěnném RD B09 napojeny na </w:t>
      </w:r>
      <w:proofErr w:type="spellStart"/>
      <w:r w:rsidR="00BB4AC4">
        <w:rPr>
          <w:rFonts w:ascii="Arial Narrow" w:hAnsi="Arial Narrow" w:cs="Arial"/>
          <w:szCs w:val="24"/>
        </w:rPr>
        <w:t>mediakonvertory</w:t>
      </w:r>
      <w:proofErr w:type="spellEnd"/>
      <w:r w:rsidR="00BB4AC4">
        <w:rPr>
          <w:rFonts w:ascii="Arial Narrow" w:hAnsi="Arial Narrow" w:cs="Arial"/>
          <w:szCs w:val="24"/>
        </w:rPr>
        <w:t xml:space="preserve"> a optickým kabelem připojeny do RD B07.x v B.7 111. </w:t>
      </w:r>
      <w:r>
        <w:rPr>
          <w:rFonts w:ascii="Arial Narrow" w:hAnsi="Arial Narrow" w:cs="Arial"/>
          <w:szCs w:val="24"/>
        </w:rPr>
        <w:t xml:space="preserve"> </w:t>
      </w:r>
    </w:p>
    <w:p w:rsidR="00720D6F" w:rsidRDefault="00720D6F" w:rsidP="00720D6F">
      <w:pPr>
        <w:spacing w:before="120"/>
        <w:rPr>
          <w:rFonts w:ascii="Arial Narrow" w:hAnsi="Arial Narrow" w:cs="Arial"/>
          <w:szCs w:val="24"/>
        </w:rPr>
      </w:pPr>
      <w:r>
        <w:rPr>
          <w:rFonts w:ascii="Arial Narrow" w:hAnsi="Arial Narrow" w:cs="Arial"/>
          <w:szCs w:val="24"/>
        </w:rPr>
        <w:t xml:space="preserve">Do nového systému CCTV bude připojeno </w:t>
      </w:r>
      <w:r w:rsidR="00D75940">
        <w:rPr>
          <w:rFonts w:ascii="Arial Narrow" w:hAnsi="Arial Narrow" w:cs="Arial"/>
          <w:szCs w:val="24"/>
        </w:rPr>
        <w:t>12</w:t>
      </w:r>
      <w:r>
        <w:rPr>
          <w:rFonts w:ascii="Arial Narrow" w:hAnsi="Arial Narrow" w:cs="Arial"/>
          <w:szCs w:val="24"/>
        </w:rPr>
        <w:t xml:space="preserve"> stávajících statických kamer</w:t>
      </w:r>
      <w:r w:rsidR="00D75940">
        <w:rPr>
          <w:rFonts w:ascii="Arial Narrow" w:hAnsi="Arial Narrow" w:cs="Arial"/>
          <w:szCs w:val="24"/>
        </w:rPr>
        <w:t xml:space="preserve"> z ostrahového pásma</w:t>
      </w:r>
      <w:r>
        <w:rPr>
          <w:rFonts w:ascii="Arial Narrow" w:hAnsi="Arial Narrow" w:cs="Arial"/>
          <w:szCs w:val="24"/>
        </w:rPr>
        <w:t xml:space="preserve">. </w:t>
      </w:r>
      <w:r w:rsidR="00BB4AC4">
        <w:rPr>
          <w:rFonts w:ascii="Arial Narrow" w:hAnsi="Arial Narrow" w:cs="Arial"/>
          <w:szCs w:val="24"/>
        </w:rPr>
        <w:t xml:space="preserve">Stávající koaxiální kabely, končící ve stávající ústředně CCTV budou přepojeny do RD B07.x v B.7 111.  </w:t>
      </w:r>
    </w:p>
    <w:p w:rsidR="00F33AC6" w:rsidRDefault="007169D5" w:rsidP="00F33AC6">
      <w:pPr>
        <w:pStyle w:val="Normlntz"/>
        <w:rPr>
          <w:rFonts w:ascii="Arial Narrow" w:hAnsi="Arial Narrow" w:cs="Arial"/>
          <w:szCs w:val="24"/>
        </w:rPr>
      </w:pPr>
      <w:r w:rsidRPr="006E4B15">
        <w:rPr>
          <w:rFonts w:ascii="Arial Narrow" w:hAnsi="Arial Narrow" w:cs="Arial"/>
          <w:szCs w:val="24"/>
        </w:rPr>
        <w:t>Záznam snímaných obrazů ze všech kamer bude po dobu minimálně 30 dnů v rozlišení D1</w:t>
      </w:r>
      <w:r w:rsidR="00F33AC6" w:rsidRPr="00F33AC6">
        <w:rPr>
          <w:rFonts w:ascii="Arial Narrow" w:hAnsi="Arial Narrow" w:cs="Arial"/>
          <w:szCs w:val="24"/>
        </w:rPr>
        <w:t>(720x576) při rychlosti 25 snímků za sekundu, prohlížení záznamu a dálkového přístupu po bezpečnostní komunikační síti LAN. Dále požadujeme rychlé vyhledávání záznamu přes nastavené filtry (datum, čas, č. kamery…). Export těchto vyhledaných záznamů musí být v takovém formátu, aby je bylo možné přehrát na multimediálním přehrávači, který je součástí OS Windows např. MPEG2, MPEG4, AVI.</w:t>
      </w:r>
    </w:p>
    <w:p w:rsidR="00B63A4F" w:rsidRPr="00F33AC6" w:rsidRDefault="00B63A4F" w:rsidP="00F33AC6">
      <w:pPr>
        <w:pStyle w:val="Normlntz"/>
        <w:rPr>
          <w:rFonts w:ascii="Arial Narrow" w:hAnsi="Arial Narrow" w:cs="Arial"/>
          <w:szCs w:val="24"/>
        </w:rPr>
      </w:pPr>
      <w:r>
        <w:rPr>
          <w:rFonts w:ascii="Arial Narrow" w:hAnsi="Arial Narrow" w:cs="Arial"/>
          <w:szCs w:val="24"/>
        </w:rPr>
        <w:t>Systém bude umožňovat rozdělení do uživatelských úrovní. oprávnění jednotlivých uživatelů k přístupu k živému obrazu, příp. záznamu bude definováno zařazením konkrétního uživatele do některé z uživatelských úrovní. Tyto úrovně budou sestaveny dle požadavků investora.</w:t>
      </w:r>
    </w:p>
    <w:p w:rsidR="00F33AC6" w:rsidRDefault="007169D5" w:rsidP="007169D5">
      <w:pPr>
        <w:spacing w:before="120"/>
        <w:rPr>
          <w:rFonts w:ascii="Arial Narrow" w:hAnsi="Arial Narrow" w:cs="Arial"/>
          <w:szCs w:val="24"/>
        </w:rPr>
      </w:pPr>
      <w:r w:rsidRPr="006E4B15">
        <w:rPr>
          <w:rFonts w:ascii="Arial Narrow" w:hAnsi="Arial Narrow" w:cs="Arial"/>
          <w:szCs w:val="24"/>
        </w:rPr>
        <w:t xml:space="preserve">Práce se záznamem </w:t>
      </w:r>
      <w:r w:rsidR="00840204">
        <w:rPr>
          <w:rFonts w:ascii="Arial Narrow" w:hAnsi="Arial Narrow" w:cs="Arial"/>
          <w:szCs w:val="24"/>
        </w:rPr>
        <w:t xml:space="preserve">(prohlížení, archivace) </w:t>
      </w:r>
      <w:r w:rsidRPr="006E4B15">
        <w:rPr>
          <w:rFonts w:ascii="Arial Narrow" w:hAnsi="Arial Narrow" w:cs="Arial"/>
          <w:szCs w:val="24"/>
        </w:rPr>
        <w:t>bude prostřednictvím komunikační sít</w:t>
      </w:r>
      <w:r>
        <w:rPr>
          <w:rFonts w:ascii="Arial Narrow" w:hAnsi="Arial Narrow" w:cs="Arial"/>
          <w:szCs w:val="24"/>
        </w:rPr>
        <w:t>ě</w:t>
      </w:r>
      <w:r w:rsidRPr="006E4B15">
        <w:rPr>
          <w:rFonts w:ascii="Arial Narrow" w:hAnsi="Arial Narrow" w:cs="Arial"/>
          <w:szCs w:val="24"/>
        </w:rPr>
        <w:t xml:space="preserve"> LAN</w:t>
      </w:r>
      <w:r w:rsidR="00840204">
        <w:rPr>
          <w:rFonts w:ascii="Arial Narrow" w:hAnsi="Arial Narrow" w:cs="Arial"/>
          <w:szCs w:val="24"/>
        </w:rPr>
        <w:t xml:space="preserve">. </w:t>
      </w:r>
      <w:r w:rsidR="000B02BE">
        <w:rPr>
          <w:rFonts w:ascii="Arial Narrow" w:hAnsi="Arial Narrow" w:cs="Arial"/>
          <w:szCs w:val="24"/>
        </w:rPr>
        <w:t xml:space="preserve">Archivace záznamu bude možná jen na PC stanicích. </w:t>
      </w:r>
      <w:r w:rsidR="00840204">
        <w:rPr>
          <w:rFonts w:ascii="Arial Narrow" w:hAnsi="Arial Narrow" w:cs="Arial"/>
          <w:szCs w:val="24"/>
        </w:rPr>
        <w:t>Prohlížení záznamu bez možnosti archivace bude možné na všech klientských pracovištích, vybavených systémovou klávesnicí nebo PC stanicí s webovým klientem</w:t>
      </w:r>
      <w:r w:rsidRPr="006E4B15">
        <w:rPr>
          <w:rFonts w:ascii="Arial Narrow" w:hAnsi="Arial Narrow" w:cs="Arial"/>
          <w:szCs w:val="24"/>
        </w:rPr>
        <w:t>. Kapacita systému CCTV bude navržena s možností připojit 100 kamer a s možností jeho rozšíření.</w:t>
      </w:r>
      <w:r w:rsidRPr="00287998">
        <w:rPr>
          <w:rFonts w:ascii="Arial Narrow" w:hAnsi="Arial Narrow" w:cs="Arial"/>
          <w:szCs w:val="24"/>
        </w:rPr>
        <w:t xml:space="preserve"> </w:t>
      </w:r>
    </w:p>
    <w:p w:rsidR="007169D5" w:rsidRPr="00287998" w:rsidRDefault="007169D5" w:rsidP="007169D5">
      <w:pPr>
        <w:spacing w:before="120"/>
        <w:rPr>
          <w:rFonts w:ascii="Arial Narrow" w:hAnsi="Arial Narrow" w:cs="Arial"/>
          <w:szCs w:val="24"/>
        </w:rPr>
      </w:pPr>
      <w:r>
        <w:rPr>
          <w:rFonts w:ascii="Arial Narrow" w:hAnsi="Arial Narrow" w:cs="Arial"/>
          <w:szCs w:val="24"/>
        </w:rPr>
        <w:t xml:space="preserve">PC </w:t>
      </w:r>
      <w:r w:rsidR="00F3265C">
        <w:rPr>
          <w:rFonts w:ascii="Arial Narrow" w:hAnsi="Arial Narrow" w:cs="Arial"/>
          <w:szCs w:val="24"/>
        </w:rPr>
        <w:t xml:space="preserve">s LCD 22" </w:t>
      </w:r>
      <w:r>
        <w:rPr>
          <w:rFonts w:ascii="Arial Narrow" w:hAnsi="Arial Narrow" w:cs="Arial"/>
          <w:szCs w:val="24"/>
        </w:rPr>
        <w:t xml:space="preserve">se SW CCTV klient budou umístěny v kancelářích : </w:t>
      </w:r>
    </w:p>
    <w:p w:rsidR="00B63A4F" w:rsidRDefault="00B63A4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B7 - 1.np m.č.109 - </w:t>
      </w:r>
      <w:r w:rsidRPr="00F33AC6">
        <w:rPr>
          <w:rFonts w:ascii="Arial Narrow" w:hAnsi="Arial Narrow" w:cs="Arial"/>
          <w:szCs w:val="24"/>
        </w:rPr>
        <w:t>Operační středisko – sleduje všechny kamery živý obraz</w:t>
      </w:r>
    </w:p>
    <w:p w:rsidR="00B63A4F" w:rsidRPr="00F33AC6" w:rsidRDefault="00B63A4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B7 - 3.np m.č.301 - </w:t>
      </w:r>
      <w:r w:rsidRPr="00F33AC6">
        <w:rPr>
          <w:rFonts w:ascii="Arial Narrow" w:hAnsi="Arial Narrow" w:cs="Arial"/>
          <w:szCs w:val="24"/>
        </w:rPr>
        <w:t>Vedoucí odd. věz. stráže – všechny kamery živý obraz + záznam</w:t>
      </w:r>
    </w:p>
    <w:p w:rsidR="00B63A4F" w:rsidRPr="00F33AC6" w:rsidRDefault="00B63A4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B7 - 3.np m.č.318 - </w:t>
      </w:r>
      <w:r w:rsidRPr="00F33AC6">
        <w:rPr>
          <w:rFonts w:ascii="Arial Narrow" w:hAnsi="Arial Narrow" w:cs="Arial"/>
          <w:szCs w:val="24"/>
        </w:rPr>
        <w:t>Zástupce vedoucího odd. věz. stráže - všechny kamery živý obraz + záznam</w:t>
      </w:r>
    </w:p>
    <w:p w:rsidR="00B63A4F" w:rsidRPr="00F33AC6" w:rsidRDefault="00B63A4F" w:rsidP="00A701AB">
      <w:pPr>
        <w:pStyle w:val="Odstavecseseznamem"/>
        <w:numPr>
          <w:ilvl w:val="0"/>
          <w:numId w:val="7"/>
        </w:numPr>
        <w:spacing w:before="120"/>
        <w:rPr>
          <w:rFonts w:ascii="Arial Narrow" w:hAnsi="Arial Narrow" w:cs="Arial"/>
          <w:szCs w:val="24"/>
        </w:rPr>
      </w:pPr>
      <w:r w:rsidRPr="00F33AC6">
        <w:rPr>
          <w:rFonts w:ascii="Arial Narrow" w:hAnsi="Arial Narrow" w:cs="Arial"/>
          <w:szCs w:val="24"/>
        </w:rPr>
        <w:t>B7 - 1.np m.č.139 - Vedoucí oddělení prevence a stížností – záznam vybrané kamery</w:t>
      </w:r>
    </w:p>
    <w:p w:rsidR="00B63A4F" w:rsidRPr="00F33AC6" w:rsidRDefault="00B63A4F" w:rsidP="00A701AB">
      <w:pPr>
        <w:pStyle w:val="Odstavecseseznamem"/>
        <w:numPr>
          <w:ilvl w:val="0"/>
          <w:numId w:val="7"/>
        </w:numPr>
        <w:spacing w:before="120"/>
        <w:rPr>
          <w:rFonts w:ascii="Arial Narrow" w:hAnsi="Arial Narrow" w:cs="Arial"/>
          <w:szCs w:val="24"/>
        </w:rPr>
      </w:pPr>
      <w:r w:rsidRPr="00F33AC6">
        <w:rPr>
          <w:rFonts w:ascii="Arial Narrow" w:hAnsi="Arial Narrow" w:cs="Arial"/>
          <w:szCs w:val="24"/>
        </w:rPr>
        <w:t xml:space="preserve">B7 - 2.np m.č.219 - Zástupce </w:t>
      </w:r>
      <w:proofErr w:type="spellStart"/>
      <w:r w:rsidRPr="00F33AC6">
        <w:rPr>
          <w:rFonts w:ascii="Arial Narrow" w:hAnsi="Arial Narrow" w:cs="Arial"/>
          <w:szCs w:val="24"/>
        </w:rPr>
        <w:t>ved</w:t>
      </w:r>
      <w:proofErr w:type="spellEnd"/>
      <w:r w:rsidRPr="00F33AC6">
        <w:rPr>
          <w:rFonts w:ascii="Arial Narrow" w:hAnsi="Arial Narrow" w:cs="Arial"/>
          <w:szCs w:val="24"/>
        </w:rPr>
        <w:t>. odd. výkonu trestu – záznam vybrané kamery</w:t>
      </w:r>
    </w:p>
    <w:p w:rsidR="00B63A4F" w:rsidRPr="00B63A4F" w:rsidRDefault="00B63A4F" w:rsidP="00B63A4F">
      <w:pPr>
        <w:spacing w:before="120"/>
        <w:rPr>
          <w:rFonts w:ascii="Arial Narrow" w:hAnsi="Arial Narrow" w:cs="Arial"/>
          <w:szCs w:val="24"/>
        </w:rPr>
      </w:pPr>
      <w:r w:rsidRPr="00B63A4F">
        <w:rPr>
          <w:rFonts w:ascii="Arial Narrow" w:hAnsi="Arial Narrow" w:cs="Arial"/>
          <w:szCs w:val="24"/>
        </w:rPr>
        <w:t>CCTV klient</w:t>
      </w:r>
      <w:r>
        <w:rPr>
          <w:rFonts w:ascii="Arial Narrow" w:hAnsi="Arial Narrow" w:cs="Arial"/>
          <w:szCs w:val="24"/>
        </w:rPr>
        <w:t>i</w:t>
      </w:r>
      <w:r w:rsidRPr="00B63A4F">
        <w:rPr>
          <w:rFonts w:ascii="Arial Narrow" w:hAnsi="Arial Narrow" w:cs="Arial"/>
          <w:szCs w:val="24"/>
        </w:rPr>
        <w:t xml:space="preserve"> </w:t>
      </w:r>
      <w:r>
        <w:rPr>
          <w:rFonts w:ascii="Arial Narrow" w:hAnsi="Arial Narrow" w:cs="Arial"/>
          <w:szCs w:val="24"/>
        </w:rPr>
        <w:t xml:space="preserve">se systémovou CCTV klávesnicí </w:t>
      </w:r>
      <w:r w:rsidR="00F3265C">
        <w:rPr>
          <w:rFonts w:ascii="Arial Narrow" w:hAnsi="Arial Narrow" w:cs="Arial"/>
          <w:szCs w:val="24"/>
        </w:rPr>
        <w:t xml:space="preserve">a LCD 19" </w:t>
      </w:r>
      <w:r w:rsidRPr="00B63A4F">
        <w:rPr>
          <w:rFonts w:ascii="Arial Narrow" w:hAnsi="Arial Narrow" w:cs="Arial"/>
          <w:szCs w:val="24"/>
        </w:rPr>
        <w:t xml:space="preserve">budou umístěny v kancelářích : </w:t>
      </w:r>
    </w:p>
    <w:p w:rsidR="0018697F" w:rsidRDefault="00F33AC6"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B7 - 1.np m.č.109 - </w:t>
      </w:r>
      <w:r w:rsidRPr="00F33AC6">
        <w:rPr>
          <w:rFonts w:ascii="Arial Narrow" w:hAnsi="Arial Narrow" w:cs="Arial"/>
          <w:szCs w:val="24"/>
        </w:rPr>
        <w:t>Operační středisko – sleduje všechny kamery živý obraz</w:t>
      </w:r>
    </w:p>
    <w:p w:rsidR="007169D5" w:rsidRDefault="00F33AC6"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B7 - 1.np m.č.111 - </w:t>
      </w:r>
      <w:r w:rsidRPr="00F33AC6">
        <w:rPr>
          <w:rFonts w:ascii="Arial Narrow" w:hAnsi="Arial Narrow" w:cs="Arial"/>
          <w:szCs w:val="24"/>
        </w:rPr>
        <w:t>Technik referátu T a ZT – všechny kamery živý obraz</w:t>
      </w:r>
    </w:p>
    <w:p w:rsidR="00F33AC6" w:rsidRPr="00F33AC6" w:rsidRDefault="00720D6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B7 - 3.np m.č.313 - </w:t>
      </w:r>
      <w:r w:rsidR="00F33AC6" w:rsidRPr="00F33AC6">
        <w:rPr>
          <w:rFonts w:ascii="Arial Narrow" w:hAnsi="Arial Narrow" w:cs="Arial"/>
          <w:szCs w:val="24"/>
        </w:rPr>
        <w:t xml:space="preserve">I. zástupce ředitelky věznice – všechny kamery živý obraz </w:t>
      </w:r>
    </w:p>
    <w:p w:rsidR="00F33AC6" w:rsidRPr="00F33AC6" w:rsidRDefault="00720D6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B7 - 3.np m.č.316 - </w:t>
      </w:r>
      <w:r w:rsidR="00F33AC6" w:rsidRPr="00F33AC6">
        <w:rPr>
          <w:rFonts w:ascii="Arial Narrow" w:hAnsi="Arial Narrow" w:cs="Arial"/>
          <w:szCs w:val="24"/>
        </w:rPr>
        <w:t xml:space="preserve">Ředitelka věznice – všechny kamery živý obraz </w:t>
      </w:r>
    </w:p>
    <w:p w:rsidR="00F33AC6" w:rsidRPr="00F33AC6" w:rsidRDefault="00720D6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B9 - 1.np - </w:t>
      </w:r>
      <w:r w:rsidR="00F33AC6" w:rsidRPr="00F33AC6">
        <w:rPr>
          <w:rFonts w:ascii="Arial Narrow" w:hAnsi="Arial Narrow" w:cs="Arial"/>
          <w:szCs w:val="24"/>
        </w:rPr>
        <w:t>Vstup do střežené části /motor. brána/ - živý obraz vybrané kamery</w:t>
      </w:r>
    </w:p>
    <w:p w:rsidR="00F33AC6" w:rsidRPr="00F33AC6" w:rsidRDefault="00720D6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B9 - 1.np - </w:t>
      </w:r>
      <w:r w:rsidR="00F33AC6" w:rsidRPr="00F33AC6">
        <w:rPr>
          <w:rFonts w:ascii="Arial Narrow" w:hAnsi="Arial Narrow" w:cs="Arial"/>
          <w:szCs w:val="24"/>
        </w:rPr>
        <w:t>Vstup do střežené části – hlavní brána – živý obrav vybrané kamery</w:t>
      </w:r>
    </w:p>
    <w:p w:rsidR="0018697F" w:rsidRPr="0018697F" w:rsidRDefault="0018697F" w:rsidP="00E35462">
      <w:pPr>
        <w:spacing w:before="120"/>
        <w:rPr>
          <w:rFonts w:ascii="Arial Narrow" w:hAnsi="Arial Narrow" w:cs="Arial"/>
          <w:szCs w:val="24"/>
        </w:rPr>
      </w:pPr>
      <w:r>
        <w:rPr>
          <w:rFonts w:ascii="Arial Narrow" w:hAnsi="Arial Narrow" w:cs="Arial"/>
          <w:szCs w:val="24"/>
        </w:rPr>
        <w:t>Systém monitorování prostoru:</w:t>
      </w:r>
    </w:p>
    <w:p w:rsidR="004C46A2" w:rsidRPr="006E4B15" w:rsidRDefault="004C46A2" w:rsidP="00E35462">
      <w:pPr>
        <w:spacing w:before="120"/>
        <w:rPr>
          <w:rFonts w:ascii="Arial Narrow" w:hAnsi="Arial Narrow" w:cs="Arial"/>
          <w:szCs w:val="24"/>
        </w:rPr>
      </w:pPr>
      <w:r w:rsidRPr="006E4B15">
        <w:rPr>
          <w:rFonts w:ascii="Arial Narrow" w:hAnsi="Arial Narrow" w:cs="Arial"/>
          <w:szCs w:val="24"/>
        </w:rPr>
        <w:t>1. Prostor zakázaného pásma – definuje venkovní kamery, monitorující prostor zakázaného pásma vč</w:t>
      </w:r>
      <w:r w:rsidR="00287998" w:rsidRPr="006E4B15">
        <w:rPr>
          <w:rFonts w:ascii="Arial Narrow" w:hAnsi="Arial Narrow" w:cs="Arial"/>
          <w:szCs w:val="24"/>
        </w:rPr>
        <w:t>e</w:t>
      </w:r>
      <w:r w:rsidRPr="006E4B15">
        <w:rPr>
          <w:rFonts w:ascii="Arial Narrow" w:hAnsi="Arial Narrow" w:cs="Arial"/>
          <w:szCs w:val="24"/>
        </w:rPr>
        <w:t>tně automatické aktivace od systému PZTS</w:t>
      </w:r>
      <w:r w:rsidR="0018697F">
        <w:rPr>
          <w:rFonts w:ascii="Arial Narrow" w:hAnsi="Arial Narrow" w:cs="Arial"/>
          <w:szCs w:val="24"/>
        </w:rPr>
        <w:t xml:space="preserve"> a PDS</w:t>
      </w:r>
      <w:r w:rsidRPr="006E4B15">
        <w:rPr>
          <w:rFonts w:ascii="Arial Narrow" w:hAnsi="Arial Narrow" w:cs="Arial"/>
          <w:szCs w:val="24"/>
        </w:rPr>
        <w:t>.</w:t>
      </w:r>
    </w:p>
    <w:p w:rsidR="004C46A2" w:rsidRPr="006E4B15" w:rsidRDefault="004C46A2" w:rsidP="00E35462">
      <w:pPr>
        <w:spacing w:before="120"/>
        <w:rPr>
          <w:rFonts w:ascii="Arial Narrow" w:hAnsi="Arial Narrow" w:cs="Arial"/>
          <w:szCs w:val="24"/>
        </w:rPr>
      </w:pPr>
      <w:r w:rsidRPr="006E4B15">
        <w:rPr>
          <w:rFonts w:ascii="Arial Narrow" w:hAnsi="Arial Narrow" w:cs="Arial"/>
          <w:szCs w:val="24"/>
        </w:rPr>
        <w:lastRenderedPageBreak/>
        <w:t>2. Monitorování prostoru vnitřního oplocení – definuje kamery monitorující vnitřní část oplocení včetně možnosti automatického natočení v případě aktivace od PZTS</w:t>
      </w:r>
      <w:r w:rsidR="0018697F">
        <w:rPr>
          <w:rFonts w:ascii="Arial Narrow" w:hAnsi="Arial Narrow" w:cs="Arial"/>
          <w:szCs w:val="24"/>
        </w:rPr>
        <w:t xml:space="preserve"> a PDS</w:t>
      </w:r>
      <w:r w:rsidRPr="006E4B15">
        <w:rPr>
          <w:rFonts w:ascii="Arial Narrow" w:hAnsi="Arial Narrow" w:cs="Arial"/>
          <w:szCs w:val="24"/>
        </w:rPr>
        <w:t>.</w:t>
      </w:r>
      <w:r w:rsidR="00287998" w:rsidRPr="006E4B15">
        <w:rPr>
          <w:rFonts w:ascii="Arial Narrow" w:hAnsi="Arial Narrow" w:cs="Arial"/>
          <w:szCs w:val="24"/>
        </w:rPr>
        <w:t xml:space="preserve"> </w:t>
      </w:r>
      <w:r w:rsidRPr="006E4B15">
        <w:rPr>
          <w:rFonts w:ascii="Arial Narrow" w:hAnsi="Arial Narrow" w:cs="Arial"/>
          <w:szCs w:val="24"/>
        </w:rPr>
        <w:t>Napájení systému bude 24V, s</w:t>
      </w:r>
      <w:r w:rsidR="00287998" w:rsidRPr="006E4B15">
        <w:rPr>
          <w:rFonts w:ascii="Arial Narrow" w:hAnsi="Arial Narrow" w:cs="Arial"/>
          <w:szCs w:val="24"/>
        </w:rPr>
        <w:t> </w:t>
      </w:r>
      <w:r w:rsidRPr="006E4B15">
        <w:rPr>
          <w:rFonts w:ascii="Arial Narrow" w:hAnsi="Arial Narrow" w:cs="Arial"/>
          <w:szCs w:val="24"/>
        </w:rPr>
        <w:t>napojením</w:t>
      </w:r>
      <w:r w:rsidR="00287998" w:rsidRPr="006E4B15">
        <w:rPr>
          <w:rFonts w:ascii="Arial Narrow" w:hAnsi="Arial Narrow" w:cs="Arial"/>
          <w:szCs w:val="24"/>
        </w:rPr>
        <w:t xml:space="preserve"> n</w:t>
      </w:r>
      <w:r w:rsidRPr="006E4B15">
        <w:rPr>
          <w:rFonts w:ascii="Arial Narrow" w:hAnsi="Arial Narrow" w:cs="Arial"/>
          <w:szCs w:val="24"/>
        </w:rPr>
        <w:t xml:space="preserve">a záložní UPS a dieselagregát. Signál od jednotlivých kamer bude vyveden optickou kabeláží </w:t>
      </w:r>
      <w:r w:rsidR="007169D5">
        <w:rPr>
          <w:rFonts w:ascii="Arial Narrow" w:hAnsi="Arial Narrow" w:cs="Arial"/>
          <w:szCs w:val="24"/>
        </w:rPr>
        <w:t xml:space="preserve">do </w:t>
      </w:r>
      <w:r w:rsidR="00CD4AA7">
        <w:rPr>
          <w:rFonts w:ascii="Arial Narrow" w:hAnsi="Arial Narrow" w:cs="Arial"/>
          <w:szCs w:val="24"/>
        </w:rPr>
        <w:t>maticového přepínače,</w:t>
      </w:r>
      <w:r w:rsidR="007169D5">
        <w:rPr>
          <w:rFonts w:ascii="Arial Narrow" w:hAnsi="Arial Narrow" w:cs="Arial"/>
          <w:szCs w:val="24"/>
        </w:rPr>
        <w:t xml:space="preserve"> umístěného v datovém rozvaděči v </w:t>
      </w:r>
      <w:proofErr w:type="spellStart"/>
      <w:r w:rsidR="007169D5" w:rsidRPr="008E0062">
        <w:rPr>
          <w:rFonts w:ascii="Arial Narrow" w:hAnsi="Arial Narrow" w:cs="Arial"/>
          <w:szCs w:val="24"/>
        </w:rPr>
        <w:t>tech</w:t>
      </w:r>
      <w:proofErr w:type="spellEnd"/>
      <w:r w:rsidR="007169D5" w:rsidRPr="008E0062">
        <w:rPr>
          <w:rFonts w:ascii="Arial Narrow" w:hAnsi="Arial Narrow" w:cs="Arial"/>
          <w:szCs w:val="24"/>
        </w:rPr>
        <w:t>. místnosti operačního střediska</w:t>
      </w:r>
      <w:r w:rsidR="007169D5">
        <w:rPr>
          <w:rFonts w:ascii="Arial Narrow" w:hAnsi="Arial Narrow" w:cs="Arial"/>
          <w:szCs w:val="24"/>
        </w:rPr>
        <w:t xml:space="preserve"> v budově B7, 1.np m.č. 111</w:t>
      </w:r>
      <w:r w:rsidRPr="006E4B15">
        <w:rPr>
          <w:rFonts w:ascii="Arial Narrow" w:hAnsi="Arial Narrow" w:cs="Arial"/>
          <w:szCs w:val="24"/>
        </w:rPr>
        <w:t>.</w:t>
      </w:r>
    </w:p>
    <w:p w:rsidR="007169D5" w:rsidRDefault="007169D5" w:rsidP="007169D5">
      <w:pPr>
        <w:spacing w:before="120"/>
        <w:rPr>
          <w:rFonts w:ascii="Arial Narrow" w:hAnsi="Arial Narrow" w:cs="Arial"/>
          <w:szCs w:val="24"/>
        </w:rPr>
      </w:pPr>
      <w:r>
        <w:rPr>
          <w:rFonts w:ascii="Arial Narrow" w:hAnsi="Arial Narrow" w:cs="Arial"/>
          <w:szCs w:val="24"/>
        </w:rPr>
        <w:t>3</w:t>
      </w:r>
      <w:r w:rsidRPr="006E4B15">
        <w:rPr>
          <w:rFonts w:ascii="Arial Narrow" w:hAnsi="Arial Narrow" w:cs="Arial"/>
          <w:szCs w:val="24"/>
        </w:rPr>
        <w:t xml:space="preserve">. Monitorování </w:t>
      </w:r>
      <w:r>
        <w:rPr>
          <w:rFonts w:ascii="Arial Narrow" w:hAnsi="Arial Narrow" w:cs="Arial"/>
          <w:szCs w:val="24"/>
        </w:rPr>
        <w:t xml:space="preserve">vnějšího </w:t>
      </w:r>
      <w:r w:rsidRPr="006E4B15">
        <w:rPr>
          <w:rFonts w:ascii="Arial Narrow" w:hAnsi="Arial Narrow" w:cs="Arial"/>
          <w:szCs w:val="24"/>
        </w:rPr>
        <w:t xml:space="preserve">prostoru– definuje kamery monitorující </w:t>
      </w:r>
      <w:r>
        <w:rPr>
          <w:rFonts w:ascii="Arial Narrow" w:hAnsi="Arial Narrow" w:cs="Arial"/>
          <w:szCs w:val="24"/>
        </w:rPr>
        <w:t>vnější</w:t>
      </w:r>
      <w:r w:rsidRPr="006E4B15">
        <w:rPr>
          <w:rFonts w:ascii="Arial Narrow" w:hAnsi="Arial Narrow" w:cs="Arial"/>
          <w:szCs w:val="24"/>
        </w:rPr>
        <w:t xml:space="preserve"> </w:t>
      </w:r>
      <w:r>
        <w:rPr>
          <w:rFonts w:ascii="Arial Narrow" w:hAnsi="Arial Narrow" w:cs="Arial"/>
          <w:szCs w:val="24"/>
        </w:rPr>
        <w:t>prostor za ohradní zdí,</w:t>
      </w:r>
      <w:r w:rsidRPr="006E4B15">
        <w:rPr>
          <w:rFonts w:ascii="Arial Narrow" w:hAnsi="Arial Narrow" w:cs="Arial"/>
          <w:szCs w:val="24"/>
        </w:rPr>
        <w:t xml:space="preserve"> včetně možnosti automatického natočení v případě aktivace od PZTS</w:t>
      </w:r>
      <w:r>
        <w:rPr>
          <w:rFonts w:ascii="Arial Narrow" w:hAnsi="Arial Narrow" w:cs="Arial"/>
          <w:szCs w:val="24"/>
        </w:rPr>
        <w:t xml:space="preserve"> a PDS</w:t>
      </w:r>
      <w:r w:rsidRPr="006E4B15">
        <w:rPr>
          <w:rFonts w:ascii="Arial Narrow" w:hAnsi="Arial Narrow" w:cs="Arial"/>
          <w:szCs w:val="24"/>
        </w:rPr>
        <w:t xml:space="preserve">. Napájení systému bude 24V, s napojením na záložní UPS a dieselagregát. Signál od jednotlivých kamer bude vyveden optickou kabeláží </w:t>
      </w:r>
      <w:r>
        <w:rPr>
          <w:rFonts w:ascii="Arial Narrow" w:hAnsi="Arial Narrow" w:cs="Arial"/>
          <w:szCs w:val="24"/>
        </w:rPr>
        <w:t>do datové</w:t>
      </w:r>
      <w:r w:rsidR="005B265D">
        <w:rPr>
          <w:rFonts w:ascii="Arial Narrow" w:hAnsi="Arial Narrow" w:cs="Arial"/>
          <w:szCs w:val="24"/>
        </w:rPr>
        <w:t>ho</w:t>
      </w:r>
      <w:r>
        <w:rPr>
          <w:rFonts w:ascii="Arial Narrow" w:hAnsi="Arial Narrow" w:cs="Arial"/>
          <w:szCs w:val="24"/>
        </w:rPr>
        <w:t xml:space="preserve"> rozvaděč</w:t>
      </w:r>
      <w:r w:rsidR="005B265D">
        <w:rPr>
          <w:rFonts w:ascii="Arial Narrow" w:hAnsi="Arial Narrow" w:cs="Arial"/>
          <w:szCs w:val="24"/>
        </w:rPr>
        <w:t>e</w:t>
      </w:r>
      <w:r>
        <w:rPr>
          <w:rFonts w:ascii="Arial Narrow" w:hAnsi="Arial Narrow" w:cs="Arial"/>
          <w:szCs w:val="24"/>
        </w:rPr>
        <w:t xml:space="preserve"> </w:t>
      </w:r>
      <w:r w:rsidR="00F3265C">
        <w:rPr>
          <w:rFonts w:ascii="Arial Narrow" w:hAnsi="Arial Narrow" w:cs="Arial"/>
          <w:szCs w:val="24"/>
        </w:rPr>
        <w:t xml:space="preserve">RD B07.x </w:t>
      </w:r>
      <w:r>
        <w:rPr>
          <w:rFonts w:ascii="Arial Narrow" w:hAnsi="Arial Narrow" w:cs="Arial"/>
          <w:szCs w:val="24"/>
        </w:rPr>
        <w:t xml:space="preserve">v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6E4B15">
        <w:rPr>
          <w:rFonts w:ascii="Arial Narrow" w:hAnsi="Arial Narrow" w:cs="Arial"/>
          <w:szCs w:val="24"/>
        </w:rPr>
        <w:t>.</w:t>
      </w:r>
    </w:p>
    <w:p w:rsidR="006A4F19" w:rsidRPr="006E4B15" w:rsidRDefault="006A4F19" w:rsidP="006A4F19">
      <w:pPr>
        <w:spacing w:before="120"/>
        <w:outlineLvl w:val="0"/>
        <w:rPr>
          <w:rFonts w:ascii="Arial Narrow" w:hAnsi="Arial Narrow" w:cs="Arial"/>
          <w:b/>
          <w:bCs/>
          <w:szCs w:val="24"/>
        </w:rPr>
      </w:pPr>
      <w:r w:rsidRPr="006E4B15">
        <w:rPr>
          <w:rFonts w:ascii="Arial Narrow" w:hAnsi="Arial Narrow" w:cs="Arial"/>
          <w:b/>
          <w:bCs/>
          <w:szCs w:val="24"/>
        </w:rPr>
        <w:t xml:space="preserve">Poplachová zabezpečovací signalizace </w:t>
      </w:r>
      <w:r>
        <w:rPr>
          <w:rFonts w:ascii="Arial Narrow" w:hAnsi="Arial Narrow" w:cs="Arial"/>
          <w:b/>
          <w:bCs/>
          <w:szCs w:val="24"/>
        </w:rPr>
        <w:t>(</w:t>
      </w:r>
      <w:r w:rsidRPr="006E4B15">
        <w:rPr>
          <w:rFonts w:ascii="Arial Narrow" w:hAnsi="Arial Narrow" w:cs="Arial"/>
          <w:b/>
          <w:bCs/>
          <w:szCs w:val="24"/>
        </w:rPr>
        <w:t>PZTS)</w:t>
      </w:r>
    </w:p>
    <w:p w:rsidR="006A4F19" w:rsidRDefault="006A4F19" w:rsidP="006A4F19">
      <w:pPr>
        <w:spacing w:before="120"/>
        <w:rPr>
          <w:rFonts w:ascii="Arial Narrow" w:hAnsi="Arial Narrow" w:cs="Arial"/>
          <w:szCs w:val="24"/>
        </w:rPr>
      </w:pPr>
      <w:r w:rsidRPr="00F33AC6">
        <w:rPr>
          <w:rFonts w:ascii="Arial Narrow" w:hAnsi="Arial Narrow" w:cs="Arial"/>
          <w:szCs w:val="24"/>
        </w:rPr>
        <w:t>Stávající ústředna  PSÚ–B12 bude demontována včetně kabeláže</w:t>
      </w:r>
      <w:r>
        <w:rPr>
          <w:rFonts w:ascii="Arial Narrow" w:hAnsi="Arial Narrow" w:cs="Arial"/>
          <w:szCs w:val="24"/>
        </w:rPr>
        <w:t>.</w:t>
      </w:r>
      <w:r w:rsidRPr="00CC0669">
        <w:t xml:space="preserve"> </w:t>
      </w:r>
      <w:r w:rsidRPr="00CC0669">
        <w:rPr>
          <w:rFonts w:ascii="Arial Narrow" w:hAnsi="Arial Narrow" w:cs="Arial"/>
          <w:szCs w:val="24"/>
        </w:rPr>
        <w:t>Demontovány budou i stávající vysílače a přijímače R110 i s kabeláží v ostrahovém pásmu včetně odrazových desek.</w:t>
      </w:r>
    </w:p>
    <w:p w:rsidR="006A4F19" w:rsidRDefault="006A4F19" w:rsidP="006A4F19">
      <w:pPr>
        <w:spacing w:before="120"/>
        <w:rPr>
          <w:rFonts w:ascii="Arial Narrow" w:hAnsi="Arial Narrow" w:cs="Arial"/>
          <w:szCs w:val="24"/>
        </w:rPr>
      </w:pPr>
      <w:r w:rsidRPr="006E4B15">
        <w:rPr>
          <w:rFonts w:ascii="Arial Narrow" w:hAnsi="Arial Narrow" w:cs="Arial"/>
          <w:szCs w:val="24"/>
        </w:rPr>
        <w:t>V </w:t>
      </w:r>
      <w:r>
        <w:rPr>
          <w:rFonts w:ascii="Arial Narrow" w:hAnsi="Arial Narrow" w:cs="Arial"/>
          <w:szCs w:val="24"/>
        </w:rPr>
        <w:t>prostoru zakázaného pásma</w:t>
      </w:r>
      <w:r w:rsidRPr="006E4B15">
        <w:rPr>
          <w:rFonts w:ascii="Arial Narrow" w:hAnsi="Arial Narrow" w:cs="Arial"/>
          <w:szCs w:val="24"/>
        </w:rPr>
        <w:t xml:space="preserve"> je navržen nový systém PZTS, který bude zajišťovat komunikaci s jednotlivými detektory prostřednictvím linkových modulů připojených na komunikační linku systému</w:t>
      </w:r>
      <w:r>
        <w:rPr>
          <w:rFonts w:ascii="Arial Narrow" w:hAnsi="Arial Narrow" w:cs="Arial"/>
          <w:szCs w:val="24"/>
        </w:rPr>
        <w:t xml:space="preserve"> (RS485)</w:t>
      </w:r>
      <w:r w:rsidRPr="006E4B15">
        <w:rPr>
          <w:rFonts w:ascii="Arial Narrow" w:hAnsi="Arial Narrow" w:cs="Arial"/>
          <w:szCs w:val="24"/>
        </w:rPr>
        <w:t xml:space="preserve">. </w:t>
      </w:r>
      <w:r>
        <w:rPr>
          <w:rFonts w:ascii="Arial Narrow" w:hAnsi="Arial Narrow" w:cs="Arial"/>
          <w:szCs w:val="24"/>
        </w:rPr>
        <w:t xml:space="preserve">Ústředna systému PZTS bude instalována 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8E0062">
        <w:rPr>
          <w:rFonts w:ascii="Arial Narrow" w:hAnsi="Arial Narrow" w:cs="Arial"/>
          <w:szCs w:val="24"/>
        </w:rPr>
        <w:t>.</w:t>
      </w:r>
      <w:r>
        <w:rPr>
          <w:rFonts w:ascii="Arial Narrow" w:hAnsi="Arial Narrow" w:cs="Arial"/>
          <w:szCs w:val="24"/>
        </w:rPr>
        <w:t xml:space="preserve"> Linkové moduly pro připojení MW bariér a MW detektorů budou instalovány v temperovaných rozvaděčích </w:t>
      </w:r>
      <w:proofErr w:type="spellStart"/>
      <w:r w:rsidR="00F3265C">
        <w:rPr>
          <w:rFonts w:ascii="Arial Narrow" w:hAnsi="Arial Narrow" w:cs="Arial"/>
          <w:szCs w:val="24"/>
        </w:rPr>
        <w:t>RK.xxx</w:t>
      </w:r>
      <w:proofErr w:type="spellEnd"/>
      <w:r w:rsidR="00F3265C">
        <w:rPr>
          <w:rFonts w:ascii="Arial Narrow" w:hAnsi="Arial Narrow" w:cs="Arial"/>
          <w:szCs w:val="24"/>
        </w:rPr>
        <w:t xml:space="preserve"> </w:t>
      </w:r>
      <w:r>
        <w:rPr>
          <w:rFonts w:ascii="Arial Narrow" w:hAnsi="Arial Narrow" w:cs="Arial"/>
          <w:szCs w:val="24"/>
        </w:rPr>
        <w:t xml:space="preserve">v prostoru zakázaného pásma. </w:t>
      </w:r>
    </w:p>
    <w:p w:rsidR="006A4F19" w:rsidRDefault="006A4F19" w:rsidP="006A4F19">
      <w:pPr>
        <w:spacing w:before="120"/>
        <w:rPr>
          <w:rFonts w:ascii="Arial Narrow" w:hAnsi="Arial Narrow" w:cs="Arial"/>
          <w:szCs w:val="24"/>
        </w:rPr>
      </w:pPr>
      <w:r>
        <w:rPr>
          <w:rFonts w:ascii="Arial Narrow" w:hAnsi="Arial Narrow" w:cs="Arial"/>
          <w:szCs w:val="24"/>
        </w:rPr>
        <w:t>Do</w:t>
      </w:r>
      <w:r w:rsidRPr="006E4B15">
        <w:rPr>
          <w:rFonts w:ascii="Arial Narrow" w:hAnsi="Arial Narrow" w:cs="Arial"/>
          <w:szCs w:val="24"/>
        </w:rPr>
        <w:t xml:space="preserve"> systému PZTS připojeny </w:t>
      </w:r>
      <w:r>
        <w:rPr>
          <w:rFonts w:ascii="Arial Narrow" w:hAnsi="Arial Narrow" w:cs="Arial"/>
          <w:szCs w:val="24"/>
        </w:rPr>
        <w:t xml:space="preserve">MW bariéry, instalované jako objemová detekce v prostoru zakázaného pásma. Pro pokrytí slepých míst těchto MW bariér a koridorů pro průchod zakázaným pásmem, jsou navrženy </w:t>
      </w:r>
      <w:r w:rsidR="00F3265C">
        <w:rPr>
          <w:rFonts w:ascii="Arial Narrow" w:hAnsi="Arial Narrow" w:cs="Arial"/>
          <w:szCs w:val="24"/>
        </w:rPr>
        <w:t>duální PIR/</w:t>
      </w:r>
      <w:r>
        <w:rPr>
          <w:rFonts w:ascii="Arial Narrow" w:hAnsi="Arial Narrow" w:cs="Arial"/>
          <w:szCs w:val="24"/>
        </w:rPr>
        <w:t>MW detektory. Tyto MW bariéry a detektory budou připojeny do systému PZTS pomocí beznapěťových výstupů na vstupy linkových modulů PZTS</w:t>
      </w:r>
      <w:r w:rsidRPr="006E4B15">
        <w:rPr>
          <w:rFonts w:ascii="Arial Narrow" w:hAnsi="Arial Narrow" w:cs="Arial"/>
          <w:szCs w:val="24"/>
        </w:rPr>
        <w:t xml:space="preserve">. </w:t>
      </w:r>
      <w:r>
        <w:rPr>
          <w:rFonts w:ascii="Arial Narrow" w:hAnsi="Arial Narrow" w:cs="Arial"/>
          <w:szCs w:val="24"/>
        </w:rPr>
        <w:t>MW bariéry budou pro servisní účely (nastavení, kalibrace) propojeny komunikační linkou RS485, s výstupem do servisního PC</w:t>
      </w:r>
      <w:r w:rsidR="00F3265C">
        <w:rPr>
          <w:rFonts w:ascii="Arial Narrow" w:hAnsi="Arial Narrow" w:cs="Arial"/>
          <w:szCs w:val="24"/>
        </w:rPr>
        <w:t xml:space="preserve"> (klient PCO)</w:t>
      </w:r>
      <w:r>
        <w:rPr>
          <w:rFonts w:ascii="Arial Narrow" w:hAnsi="Arial Narrow" w:cs="Arial"/>
          <w:szCs w:val="24"/>
        </w:rPr>
        <w:t xml:space="preserve">, umístěného 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8E0062">
        <w:rPr>
          <w:rFonts w:ascii="Arial Narrow" w:hAnsi="Arial Narrow" w:cs="Arial"/>
          <w:szCs w:val="24"/>
        </w:rPr>
        <w:t>.</w:t>
      </w:r>
    </w:p>
    <w:p w:rsidR="006A4F19" w:rsidRDefault="006A4F19" w:rsidP="006A4F19">
      <w:pPr>
        <w:spacing w:before="120"/>
        <w:rPr>
          <w:rFonts w:ascii="Arial Narrow" w:hAnsi="Arial Narrow" w:cs="Arial"/>
          <w:szCs w:val="24"/>
        </w:rPr>
      </w:pPr>
      <w:r>
        <w:rPr>
          <w:rFonts w:ascii="Arial Narrow" w:hAnsi="Arial Narrow" w:cs="Arial"/>
          <w:szCs w:val="24"/>
        </w:rPr>
        <w:t xml:space="preserve">Navrženy jsou </w:t>
      </w:r>
      <w:r w:rsidRPr="00776767">
        <w:rPr>
          <w:rFonts w:ascii="Arial Narrow" w:hAnsi="Arial Narrow" w:cs="Arial"/>
          <w:szCs w:val="24"/>
        </w:rPr>
        <w:t>Digitální mikrovlnn</w:t>
      </w:r>
      <w:r w:rsidR="00F3265C">
        <w:rPr>
          <w:rFonts w:ascii="Arial Narrow" w:hAnsi="Arial Narrow" w:cs="Arial"/>
          <w:szCs w:val="24"/>
        </w:rPr>
        <w:t>é</w:t>
      </w:r>
      <w:r w:rsidRPr="00776767">
        <w:rPr>
          <w:rFonts w:ascii="Arial Narrow" w:hAnsi="Arial Narrow" w:cs="Arial"/>
          <w:szCs w:val="24"/>
        </w:rPr>
        <w:t xml:space="preserve"> bariér</w:t>
      </w:r>
      <w:r>
        <w:rPr>
          <w:rFonts w:ascii="Arial Narrow" w:hAnsi="Arial Narrow" w:cs="Arial"/>
          <w:szCs w:val="24"/>
        </w:rPr>
        <w:t>y</w:t>
      </w:r>
      <w:r w:rsidRPr="00776767">
        <w:rPr>
          <w:rFonts w:ascii="Arial Narrow" w:hAnsi="Arial Narrow" w:cs="Arial"/>
          <w:szCs w:val="24"/>
        </w:rPr>
        <w:t xml:space="preserve"> dosahů 50</w:t>
      </w:r>
      <w:r>
        <w:rPr>
          <w:rFonts w:ascii="Arial Narrow" w:hAnsi="Arial Narrow" w:cs="Arial"/>
          <w:szCs w:val="24"/>
        </w:rPr>
        <w:t xml:space="preserve"> a</w:t>
      </w:r>
      <w:r w:rsidRPr="00776767">
        <w:rPr>
          <w:rFonts w:ascii="Arial Narrow" w:hAnsi="Arial Narrow" w:cs="Arial"/>
          <w:szCs w:val="24"/>
        </w:rPr>
        <w:t xml:space="preserve"> 120m. </w:t>
      </w:r>
      <w:r>
        <w:rPr>
          <w:rFonts w:ascii="Arial Narrow" w:hAnsi="Arial Narrow" w:cs="Arial"/>
          <w:szCs w:val="24"/>
        </w:rPr>
        <w:t xml:space="preserve">bariéra bude </w:t>
      </w:r>
      <w:r w:rsidRPr="00776767">
        <w:rPr>
          <w:rFonts w:ascii="Arial Narrow" w:hAnsi="Arial Narrow" w:cs="Arial"/>
          <w:szCs w:val="24"/>
        </w:rPr>
        <w:t>vybavena integrovaným nastavováním, zdrojovou částí a prostorem pro záložní akumulátor 2,1Ah,</w:t>
      </w:r>
      <w:r>
        <w:rPr>
          <w:rFonts w:ascii="Arial Narrow" w:hAnsi="Arial Narrow" w:cs="Arial"/>
          <w:szCs w:val="24"/>
        </w:rPr>
        <w:t xml:space="preserve"> </w:t>
      </w:r>
      <w:r w:rsidRPr="00776767">
        <w:rPr>
          <w:rFonts w:ascii="Arial Narrow" w:hAnsi="Arial Narrow" w:cs="Arial"/>
          <w:szCs w:val="24"/>
        </w:rPr>
        <w:t xml:space="preserve">sběrnicí RS485 pro nastavení softwarem a vzdálenou správu s integrovanými </w:t>
      </w:r>
      <w:r w:rsidR="003E7A6E">
        <w:rPr>
          <w:rFonts w:ascii="Arial Narrow" w:hAnsi="Arial Narrow" w:cs="Arial"/>
          <w:szCs w:val="24"/>
        </w:rPr>
        <w:t xml:space="preserve">IP </w:t>
      </w:r>
      <w:r w:rsidRPr="00776767">
        <w:rPr>
          <w:rFonts w:ascii="Arial Narrow" w:hAnsi="Arial Narrow" w:cs="Arial"/>
          <w:szCs w:val="24"/>
        </w:rPr>
        <w:t xml:space="preserve">převodníky po </w:t>
      </w:r>
      <w:proofErr w:type="spellStart"/>
      <w:r w:rsidRPr="00776767">
        <w:rPr>
          <w:rFonts w:ascii="Arial Narrow" w:hAnsi="Arial Narrow" w:cs="Arial"/>
          <w:szCs w:val="24"/>
        </w:rPr>
        <w:t>eternetu</w:t>
      </w:r>
      <w:proofErr w:type="spellEnd"/>
      <w:r w:rsidRPr="00776767">
        <w:rPr>
          <w:rFonts w:ascii="Arial Narrow" w:hAnsi="Arial Narrow" w:cs="Arial"/>
          <w:szCs w:val="24"/>
        </w:rPr>
        <w:t>.</w:t>
      </w:r>
      <w:r>
        <w:rPr>
          <w:rFonts w:ascii="Arial Narrow" w:hAnsi="Arial Narrow" w:cs="Arial"/>
          <w:szCs w:val="24"/>
        </w:rPr>
        <w:t xml:space="preserve"> </w:t>
      </w:r>
      <w:r w:rsidRPr="00776767">
        <w:rPr>
          <w:rFonts w:ascii="Arial Narrow" w:hAnsi="Arial Narrow" w:cs="Arial"/>
          <w:szCs w:val="24"/>
        </w:rPr>
        <w:t xml:space="preserve">Bariéra je navíc vybavena funkcí </w:t>
      </w:r>
      <w:proofErr w:type="spellStart"/>
      <w:r w:rsidRPr="00776767">
        <w:rPr>
          <w:rFonts w:ascii="Arial Narrow" w:hAnsi="Arial Narrow" w:cs="Arial"/>
          <w:szCs w:val="24"/>
        </w:rPr>
        <w:t>Fuzzy</w:t>
      </w:r>
      <w:proofErr w:type="spellEnd"/>
      <w:r w:rsidRPr="00776767">
        <w:rPr>
          <w:rFonts w:ascii="Arial Narrow" w:hAnsi="Arial Narrow" w:cs="Arial"/>
          <w:szCs w:val="24"/>
        </w:rPr>
        <w:t xml:space="preserve"> </w:t>
      </w:r>
      <w:proofErr w:type="spellStart"/>
      <w:r w:rsidRPr="00776767">
        <w:rPr>
          <w:rFonts w:ascii="Arial Narrow" w:hAnsi="Arial Narrow" w:cs="Arial"/>
          <w:szCs w:val="24"/>
        </w:rPr>
        <w:t>Logic</w:t>
      </w:r>
      <w:proofErr w:type="spellEnd"/>
      <w:r w:rsidRPr="00776767">
        <w:rPr>
          <w:rFonts w:ascii="Arial Narrow" w:hAnsi="Arial Narrow" w:cs="Arial"/>
          <w:szCs w:val="24"/>
        </w:rPr>
        <w:t>, která využívá při vyhodnocení detekovaného narušení porovnávání 256</w:t>
      </w:r>
      <w:r w:rsidRPr="00776767">
        <w:rPr>
          <w:rFonts w:ascii="Arial Narrow" w:hAnsi="Arial Narrow" w:cs="Arial"/>
          <w:szCs w:val="24"/>
        </w:rPr>
        <w:br/>
        <w:t>vzorků průběhu signálu a tím činí bariéru stabilní a zároveň bezpečnou.</w:t>
      </w:r>
      <w:r w:rsidR="00E212F8">
        <w:rPr>
          <w:rFonts w:ascii="Arial Narrow" w:hAnsi="Arial Narrow" w:cs="Arial"/>
          <w:szCs w:val="24"/>
        </w:rPr>
        <w:t xml:space="preserve"> MW bariéry budou umístěny na samostatných sloupcích v jednotné výšce 1000mm nad terénem.</w:t>
      </w:r>
    </w:p>
    <w:p w:rsidR="006A4F19" w:rsidRPr="00277E33" w:rsidRDefault="006A4F19" w:rsidP="006A4F19">
      <w:pPr>
        <w:spacing w:before="120"/>
        <w:rPr>
          <w:rFonts w:ascii="Arial Narrow" w:hAnsi="Arial Narrow" w:cs="Arial"/>
          <w:szCs w:val="24"/>
        </w:rPr>
      </w:pPr>
      <w:r>
        <w:rPr>
          <w:rFonts w:ascii="Arial Narrow" w:hAnsi="Arial Narrow" w:cs="Arial"/>
          <w:szCs w:val="24"/>
        </w:rPr>
        <w:t>Pro vykrytí slepých míst MW bariér j</w:t>
      </w:r>
      <w:r w:rsidR="00277E33">
        <w:rPr>
          <w:rFonts w:ascii="Arial Narrow" w:hAnsi="Arial Narrow" w:cs="Arial"/>
          <w:szCs w:val="24"/>
        </w:rPr>
        <w:t>sou</w:t>
      </w:r>
      <w:r>
        <w:rPr>
          <w:rFonts w:ascii="Arial Narrow" w:hAnsi="Arial Narrow" w:cs="Arial"/>
          <w:szCs w:val="24"/>
        </w:rPr>
        <w:t xml:space="preserve"> navržen</w:t>
      </w:r>
      <w:r w:rsidR="00277E33">
        <w:rPr>
          <w:rFonts w:ascii="Arial Narrow" w:hAnsi="Arial Narrow" w:cs="Arial"/>
          <w:szCs w:val="24"/>
        </w:rPr>
        <w:t>y</w:t>
      </w:r>
      <w:r>
        <w:rPr>
          <w:rFonts w:ascii="Arial Narrow" w:hAnsi="Arial Narrow" w:cs="Arial"/>
          <w:szCs w:val="24"/>
        </w:rPr>
        <w:t xml:space="preserve"> </w:t>
      </w:r>
      <w:r w:rsidR="00F3265C">
        <w:rPr>
          <w:rFonts w:ascii="Arial Narrow" w:hAnsi="Arial Narrow" w:cs="Arial"/>
          <w:szCs w:val="24"/>
        </w:rPr>
        <w:t>duální</w:t>
      </w:r>
      <w:r w:rsidRPr="00776767">
        <w:rPr>
          <w:rFonts w:ascii="Arial Narrow" w:hAnsi="Arial Narrow" w:cs="Arial"/>
          <w:szCs w:val="24"/>
        </w:rPr>
        <w:t xml:space="preserve"> </w:t>
      </w:r>
      <w:r w:rsidR="00F3265C">
        <w:rPr>
          <w:rFonts w:ascii="Arial Narrow" w:hAnsi="Arial Narrow" w:cs="Arial"/>
          <w:szCs w:val="24"/>
        </w:rPr>
        <w:t>PIR/MW</w:t>
      </w:r>
      <w:r w:rsidR="00277E33">
        <w:rPr>
          <w:rFonts w:ascii="Arial Narrow" w:hAnsi="Arial Narrow" w:cs="Arial"/>
          <w:szCs w:val="24"/>
        </w:rPr>
        <w:t xml:space="preserve"> detektory. Tyto detektory jsou navrženy i pro střežení střešního prostoru vjezdového koše B.9. Dosah detektoru 15m/90</w:t>
      </w:r>
      <w:r w:rsidR="00277E33">
        <w:rPr>
          <w:rFonts w:ascii="Arial Narrow" w:hAnsi="Arial Narrow" w:cs="Arial"/>
          <w:szCs w:val="24"/>
          <w:vertAlign w:val="superscript"/>
        </w:rPr>
        <w:t>0</w:t>
      </w:r>
      <w:r w:rsidR="00277E33">
        <w:rPr>
          <w:rFonts w:ascii="Arial Narrow" w:hAnsi="Arial Narrow" w:cs="Arial"/>
          <w:szCs w:val="24"/>
        </w:rPr>
        <w:t xml:space="preserve">. Detektory budou vybaveny funkcí </w:t>
      </w:r>
      <w:proofErr w:type="spellStart"/>
      <w:r w:rsidR="00277E33">
        <w:rPr>
          <w:rFonts w:ascii="Arial Narrow" w:hAnsi="Arial Narrow" w:cs="Arial"/>
          <w:szCs w:val="24"/>
        </w:rPr>
        <w:t>antimasking</w:t>
      </w:r>
      <w:proofErr w:type="spellEnd"/>
      <w:r w:rsidR="00277E33">
        <w:rPr>
          <w:rFonts w:ascii="Arial Narrow" w:hAnsi="Arial Narrow" w:cs="Arial"/>
          <w:szCs w:val="24"/>
        </w:rPr>
        <w:t>, pro zamezení překrytí detektoru.</w:t>
      </w:r>
      <w:r w:rsidR="00E212F8">
        <w:rPr>
          <w:rFonts w:ascii="Arial Narrow" w:hAnsi="Arial Narrow" w:cs="Arial"/>
          <w:szCs w:val="24"/>
        </w:rPr>
        <w:t xml:space="preserve"> Detektory budou umístěna na slo</w:t>
      </w:r>
      <w:r w:rsidR="003E7A6E">
        <w:rPr>
          <w:rFonts w:ascii="Arial Narrow" w:hAnsi="Arial Narrow" w:cs="Arial"/>
          <w:szCs w:val="24"/>
        </w:rPr>
        <w:t>u</w:t>
      </w:r>
      <w:r w:rsidR="00E212F8">
        <w:rPr>
          <w:rFonts w:ascii="Arial Narrow" w:hAnsi="Arial Narrow" w:cs="Arial"/>
          <w:szCs w:val="24"/>
        </w:rPr>
        <w:t>pcích oplocení a na ohradní zdi v jednotné výšce 2500mm nad terénem.</w:t>
      </w:r>
    </w:p>
    <w:p w:rsidR="006A4F19" w:rsidRDefault="006A4F19" w:rsidP="006A4F19">
      <w:pPr>
        <w:spacing w:before="120"/>
        <w:rPr>
          <w:rFonts w:ascii="Arial Narrow" w:hAnsi="Arial Narrow" w:cs="Arial"/>
          <w:szCs w:val="24"/>
        </w:rPr>
      </w:pPr>
      <w:r w:rsidRPr="00E35462">
        <w:rPr>
          <w:rFonts w:ascii="Arial Narrow" w:hAnsi="Arial Narrow" w:cs="Arial"/>
          <w:szCs w:val="24"/>
        </w:rPr>
        <w:t>Systém PZTS bude rozdělen na nezávislé podsystémy, vytvořené dle požadavků uživatele. Jednotlivé podsystémy mohou být ovládány různými osobami (podle přidělených oprávnění) s jednoznačnou identifikací podle jména a času z ovládací</w:t>
      </w:r>
      <w:r>
        <w:rPr>
          <w:rFonts w:ascii="Arial Narrow" w:hAnsi="Arial Narrow" w:cs="Arial"/>
          <w:szCs w:val="24"/>
        </w:rPr>
        <w:t>ch</w:t>
      </w:r>
      <w:r w:rsidRPr="00E35462">
        <w:rPr>
          <w:rFonts w:ascii="Arial Narrow" w:hAnsi="Arial Narrow" w:cs="Arial"/>
          <w:szCs w:val="24"/>
        </w:rPr>
        <w:t xml:space="preserve"> klávesnic a z PCO. </w:t>
      </w:r>
    </w:p>
    <w:p w:rsidR="006A4F19" w:rsidRPr="00E35462" w:rsidRDefault="006A4F19" w:rsidP="006A4F19">
      <w:pPr>
        <w:spacing w:before="120"/>
        <w:rPr>
          <w:rFonts w:ascii="Arial Narrow" w:hAnsi="Arial Narrow" w:cs="Arial"/>
          <w:szCs w:val="24"/>
        </w:rPr>
      </w:pPr>
      <w:r w:rsidRPr="006E4B15">
        <w:rPr>
          <w:rFonts w:ascii="Arial Narrow" w:hAnsi="Arial Narrow" w:cs="Arial"/>
          <w:szCs w:val="24"/>
        </w:rPr>
        <w:t xml:space="preserve">Systém PZTS bude </w:t>
      </w:r>
      <w:r>
        <w:rPr>
          <w:rFonts w:ascii="Arial Narrow" w:hAnsi="Arial Narrow" w:cs="Arial"/>
          <w:szCs w:val="24"/>
        </w:rPr>
        <w:t>pomocí HW výstupních prvků</w:t>
      </w:r>
      <w:r w:rsidRPr="006E4B15">
        <w:rPr>
          <w:rFonts w:ascii="Arial Narrow" w:hAnsi="Arial Narrow" w:cs="Arial"/>
          <w:szCs w:val="24"/>
        </w:rPr>
        <w:t xml:space="preserve"> propojen</w:t>
      </w:r>
      <w:r>
        <w:rPr>
          <w:rFonts w:ascii="Arial Narrow" w:hAnsi="Arial Narrow" w:cs="Arial"/>
          <w:szCs w:val="24"/>
        </w:rPr>
        <w:t xml:space="preserve"> s Alarm Interface CCTV.</w:t>
      </w:r>
    </w:p>
    <w:p w:rsidR="006A4F19" w:rsidRDefault="006A4F19" w:rsidP="006A4F19">
      <w:pPr>
        <w:spacing w:before="120"/>
        <w:rPr>
          <w:rFonts w:ascii="Arial Narrow" w:hAnsi="Arial Narrow" w:cs="Arial"/>
          <w:szCs w:val="24"/>
        </w:rPr>
      </w:pPr>
      <w:r w:rsidRPr="006E4B15">
        <w:rPr>
          <w:rFonts w:ascii="Arial Narrow" w:hAnsi="Arial Narrow" w:cs="Arial"/>
          <w:szCs w:val="24"/>
        </w:rPr>
        <w:t xml:space="preserve">Systém PZTS bude datově propojen s nadstavbovým </w:t>
      </w:r>
      <w:r w:rsidRPr="00537A0E">
        <w:rPr>
          <w:rFonts w:ascii="Arial Narrow" w:hAnsi="Arial Narrow" w:cs="Arial"/>
          <w:szCs w:val="24"/>
        </w:rPr>
        <w:t>vizualizačním</w:t>
      </w:r>
      <w:r>
        <w:rPr>
          <w:rFonts w:ascii="Arial Narrow" w:hAnsi="Arial Narrow" w:cs="Arial"/>
          <w:szCs w:val="24"/>
        </w:rPr>
        <w:t xml:space="preserve"> řídícím </w:t>
      </w:r>
      <w:r w:rsidRPr="006E4B15">
        <w:rPr>
          <w:rFonts w:ascii="Arial Narrow" w:hAnsi="Arial Narrow" w:cs="Arial"/>
          <w:szCs w:val="24"/>
        </w:rPr>
        <w:t xml:space="preserve">systémem </w:t>
      </w:r>
      <w:r>
        <w:rPr>
          <w:rFonts w:ascii="Arial Narrow" w:hAnsi="Arial Narrow" w:cs="Arial"/>
          <w:szCs w:val="24"/>
        </w:rPr>
        <w:t xml:space="preserve">PCO </w:t>
      </w:r>
      <w:r w:rsidRPr="006E4B15">
        <w:rPr>
          <w:rFonts w:ascii="Arial Narrow" w:hAnsi="Arial Narrow" w:cs="Arial"/>
          <w:szCs w:val="24"/>
        </w:rPr>
        <w:t>a  systémem CCTV. Systém PZTS bude vybaven vlastní ovládací klávesnicí odděleně od řídícího systému</w:t>
      </w:r>
      <w:r>
        <w:rPr>
          <w:rFonts w:ascii="Arial Narrow" w:hAnsi="Arial Narrow" w:cs="Arial"/>
          <w:szCs w:val="24"/>
        </w:rPr>
        <w:t xml:space="preserve"> PCO</w:t>
      </w:r>
      <w:r w:rsidRPr="006E4B15">
        <w:rPr>
          <w:rFonts w:ascii="Arial Narrow" w:hAnsi="Arial Narrow" w:cs="Arial"/>
          <w:szCs w:val="24"/>
        </w:rPr>
        <w:t>. Veškeré události systému budou automaticky archivovány.</w:t>
      </w:r>
    </w:p>
    <w:p w:rsidR="006A4F19" w:rsidRDefault="006A4F19" w:rsidP="006A4F19">
      <w:pPr>
        <w:spacing w:before="120"/>
        <w:rPr>
          <w:rFonts w:ascii="Arial Narrow" w:hAnsi="Arial Narrow" w:cs="Arial"/>
          <w:szCs w:val="24"/>
        </w:rPr>
      </w:pPr>
      <w:r w:rsidRPr="00E35462">
        <w:rPr>
          <w:rFonts w:ascii="Arial Narrow" w:hAnsi="Arial Narrow" w:cs="Arial"/>
          <w:szCs w:val="24"/>
        </w:rPr>
        <w:lastRenderedPageBreak/>
        <w:t>Systém PTZS je určen také k monitorování důležitých technologických parametrů kamerových rozvaděčů (dveřní kontakt, stav zdrojů, baterií, teploty atd.). Současně je určen k ovládání bezpečnostního a IR LED přisvětlení venkovních kamer.</w:t>
      </w:r>
    </w:p>
    <w:p w:rsidR="006A4F19" w:rsidRPr="00F33AC6" w:rsidRDefault="006A4F19" w:rsidP="006A4F19">
      <w:pPr>
        <w:spacing w:before="120"/>
        <w:rPr>
          <w:rFonts w:ascii="Arial Narrow" w:hAnsi="Arial Narrow" w:cs="Arial"/>
          <w:szCs w:val="24"/>
        </w:rPr>
      </w:pPr>
      <w:r>
        <w:rPr>
          <w:rFonts w:ascii="Arial Narrow" w:hAnsi="Arial Narrow" w:cs="Arial"/>
          <w:szCs w:val="24"/>
        </w:rPr>
        <w:t xml:space="preserve">Do nového systému PZTS bude připojeno 7 stávajících </w:t>
      </w:r>
      <w:r w:rsidRPr="00F33AC6">
        <w:rPr>
          <w:rFonts w:ascii="Arial Narrow" w:hAnsi="Arial Narrow" w:cs="Arial"/>
          <w:szCs w:val="24"/>
        </w:rPr>
        <w:t>čidel - 5ks PIR je instalováno v administrativní budově B7 a 1ks v kantýně na budově B2a. 1ks požární čidlo instalované v </w:t>
      </w:r>
      <w:proofErr w:type="spellStart"/>
      <w:r w:rsidRPr="00F33AC6">
        <w:rPr>
          <w:rFonts w:ascii="Arial Narrow" w:hAnsi="Arial Narrow" w:cs="Arial"/>
          <w:szCs w:val="24"/>
        </w:rPr>
        <w:t>serverovně</w:t>
      </w:r>
      <w:proofErr w:type="spellEnd"/>
      <w:r w:rsidRPr="00F33AC6">
        <w:rPr>
          <w:rFonts w:ascii="Arial Narrow" w:hAnsi="Arial Narrow" w:cs="Arial"/>
          <w:szCs w:val="24"/>
        </w:rPr>
        <w:t xml:space="preserve"> budovy B7</w:t>
      </w:r>
      <w:r>
        <w:rPr>
          <w:rFonts w:ascii="Arial Narrow" w:hAnsi="Arial Narrow" w:cs="Arial"/>
          <w:szCs w:val="24"/>
        </w:rPr>
        <w:t>.</w:t>
      </w:r>
      <w:r w:rsidRPr="00F33AC6">
        <w:rPr>
          <w:rFonts w:ascii="Arial Narrow" w:hAnsi="Arial Narrow" w:cs="Arial"/>
          <w:szCs w:val="24"/>
        </w:rPr>
        <w:t xml:space="preserve"> </w:t>
      </w:r>
    </w:p>
    <w:p w:rsidR="006A4F19" w:rsidRDefault="006A4F19" w:rsidP="006A4F19">
      <w:pPr>
        <w:spacing w:before="120"/>
        <w:rPr>
          <w:rFonts w:ascii="Arial Narrow" w:hAnsi="Arial Narrow" w:cs="Arial"/>
          <w:szCs w:val="24"/>
        </w:rPr>
      </w:pPr>
      <w:r w:rsidRPr="006E4B15">
        <w:rPr>
          <w:rFonts w:ascii="Arial Narrow" w:hAnsi="Arial Narrow" w:cs="Arial"/>
          <w:szCs w:val="24"/>
        </w:rPr>
        <w:t>Zálohování napájení systém</w:t>
      </w:r>
      <w:r>
        <w:rPr>
          <w:rFonts w:ascii="Arial Narrow" w:hAnsi="Arial Narrow" w:cs="Arial"/>
          <w:szCs w:val="24"/>
        </w:rPr>
        <w:t>u</w:t>
      </w:r>
      <w:r w:rsidRPr="006E4B15">
        <w:rPr>
          <w:rFonts w:ascii="Arial Narrow" w:hAnsi="Arial Narrow" w:cs="Arial"/>
          <w:szCs w:val="24"/>
        </w:rPr>
        <w:t xml:space="preserve"> PZTS bude zajištěno v souladu s ČSN a na sobě a systémech vzájemně nezávislé.</w:t>
      </w:r>
    </w:p>
    <w:p w:rsidR="00DF5449" w:rsidRDefault="00DF5449" w:rsidP="006A4F19">
      <w:pPr>
        <w:spacing w:before="120"/>
        <w:rPr>
          <w:rFonts w:ascii="Arial Narrow" w:hAnsi="Arial Narrow" w:cs="Arial"/>
          <w:szCs w:val="24"/>
        </w:rPr>
      </w:pPr>
    </w:p>
    <w:p w:rsidR="006A4F19" w:rsidRPr="006E4B15" w:rsidRDefault="006A4F19" w:rsidP="006A4F19">
      <w:pPr>
        <w:spacing w:before="120"/>
        <w:outlineLvl w:val="0"/>
        <w:rPr>
          <w:rFonts w:ascii="Arial Narrow" w:hAnsi="Arial Narrow" w:cs="Arial"/>
          <w:b/>
          <w:bCs/>
          <w:szCs w:val="24"/>
        </w:rPr>
      </w:pPr>
      <w:r>
        <w:rPr>
          <w:rFonts w:ascii="Arial Narrow" w:hAnsi="Arial Narrow" w:cs="Arial"/>
          <w:b/>
          <w:bCs/>
          <w:szCs w:val="24"/>
        </w:rPr>
        <w:t>Perimetrický detekční systém</w:t>
      </w:r>
      <w:r w:rsidRPr="006E4B15">
        <w:rPr>
          <w:rFonts w:ascii="Arial Narrow" w:hAnsi="Arial Narrow" w:cs="Arial"/>
          <w:b/>
          <w:bCs/>
          <w:szCs w:val="24"/>
        </w:rPr>
        <w:t xml:space="preserve"> </w:t>
      </w:r>
      <w:r>
        <w:rPr>
          <w:rFonts w:ascii="Arial Narrow" w:hAnsi="Arial Narrow" w:cs="Arial"/>
          <w:b/>
          <w:bCs/>
          <w:szCs w:val="24"/>
        </w:rPr>
        <w:t>(</w:t>
      </w:r>
      <w:r w:rsidRPr="006E4B15">
        <w:rPr>
          <w:rFonts w:ascii="Arial Narrow" w:hAnsi="Arial Narrow" w:cs="Arial"/>
          <w:b/>
          <w:bCs/>
          <w:szCs w:val="24"/>
        </w:rPr>
        <w:t>P</w:t>
      </w:r>
      <w:r>
        <w:rPr>
          <w:rFonts w:ascii="Arial Narrow" w:hAnsi="Arial Narrow" w:cs="Arial"/>
          <w:b/>
          <w:bCs/>
          <w:szCs w:val="24"/>
        </w:rPr>
        <w:t>D</w:t>
      </w:r>
      <w:r w:rsidRPr="006E4B15">
        <w:rPr>
          <w:rFonts w:ascii="Arial Narrow" w:hAnsi="Arial Narrow" w:cs="Arial"/>
          <w:b/>
          <w:bCs/>
          <w:szCs w:val="24"/>
        </w:rPr>
        <w:t>S)</w:t>
      </w:r>
    </w:p>
    <w:p w:rsidR="00277E33" w:rsidRDefault="006A4F19" w:rsidP="006A4F19">
      <w:pPr>
        <w:spacing w:before="120"/>
        <w:rPr>
          <w:rFonts w:ascii="Arial Narrow" w:hAnsi="Arial Narrow" w:cs="Arial"/>
          <w:szCs w:val="24"/>
        </w:rPr>
      </w:pPr>
      <w:r w:rsidRPr="008E0062">
        <w:rPr>
          <w:rFonts w:ascii="Arial Narrow" w:hAnsi="Arial Narrow" w:cs="Arial"/>
          <w:szCs w:val="24"/>
        </w:rPr>
        <w:t xml:space="preserve">Systém perimetrické ochrany bude respektovat stavební a provozní specifika Věznice, bude tvořen </w:t>
      </w:r>
      <w:r>
        <w:rPr>
          <w:rFonts w:ascii="Arial Narrow" w:hAnsi="Arial Narrow" w:cs="Arial"/>
          <w:szCs w:val="24"/>
        </w:rPr>
        <w:t>plotovým detekčním systémem,</w:t>
      </w:r>
      <w:r w:rsidRPr="008E0062">
        <w:rPr>
          <w:rFonts w:ascii="Arial Narrow" w:hAnsi="Arial Narrow" w:cs="Arial"/>
          <w:szCs w:val="24"/>
        </w:rPr>
        <w:t xml:space="preserve"> </w:t>
      </w:r>
      <w:r>
        <w:rPr>
          <w:rFonts w:ascii="Arial Narrow" w:hAnsi="Arial Narrow" w:cs="Arial"/>
          <w:szCs w:val="24"/>
        </w:rPr>
        <w:t xml:space="preserve">instalovaným na novém vnitřním oplocení zakázaného pásma. </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t xml:space="preserve">Detekční systém PDS sestává ze vzájemně digitálně komunikujících senzorů a řídící jednotky. Celý systém je variabilní co do vlastního nastavení, použitelnosti pro nejrůznější typy oplocení i </w:t>
      </w:r>
      <w:proofErr w:type="spellStart"/>
      <w:r w:rsidRPr="00537A0E">
        <w:rPr>
          <w:rFonts w:ascii="Arial Narrow" w:hAnsi="Arial Narrow" w:cs="Arial"/>
          <w:szCs w:val="24"/>
        </w:rPr>
        <w:t>integrovatelnosti</w:t>
      </w:r>
      <w:proofErr w:type="spellEnd"/>
      <w:r w:rsidRPr="00537A0E">
        <w:rPr>
          <w:rFonts w:ascii="Arial Narrow" w:hAnsi="Arial Narrow" w:cs="Arial"/>
          <w:szCs w:val="24"/>
        </w:rPr>
        <w:t xml:space="preserve"> s dalšími zabezpečovacími technologiemi. </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t xml:space="preserve">Systém PDS je zcela autonomní zařízení s plně konfigurovatelnými vlastnostmi a s poplachovými výstupy, které umožňují jednoduše připojit systém do všech PZTS systémů jako běžný detektor. </w:t>
      </w:r>
    </w:p>
    <w:p w:rsidR="0058047A" w:rsidRDefault="006A4F19" w:rsidP="0058047A">
      <w:pPr>
        <w:spacing w:before="120"/>
        <w:rPr>
          <w:rFonts w:ascii="Arial Narrow" w:hAnsi="Arial Narrow" w:cs="Arial"/>
          <w:szCs w:val="24"/>
        </w:rPr>
      </w:pPr>
      <w:r w:rsidRPr="00537A0E">
        <w:rPr>
          <w:rFonts w:ascii="Arial Narrow" w:hAnsi="Arial Narrow" w:cs="Arial"/>
          <w:szCs w:val="24"/>
        </w:rPr>
        <w:t>K detekci se využívají senzory rozmístěné na oplocení (obvykle jeden detektor na jeden plotový dílec). Každý detektor obsahuje piezoelektrický element doplněný mikroprocesorovým zpracováním signálu.</w:t>
      </w:r>
      <w:r w:rsidR="0058047A">
        <w:rPr>
          <w:rFonts w:ascii="Arial Narrow" w:hAnsi="Arial Narrow" w:cs="Arial"/>
          <w:szCs w:val="24"/>
        </w:rPr>
        <w:t xml:space="preserve"> </w:t>
      </w:r>
    </w:p>
    <w:p w:rsidR="0058047A" w:rsidRDefault="0058047A" w:rsidP="0058047A">
      <w:pPr>
        <w:spacing w:before="120"/>
        <w:rPr>
          <w:rFonts w:ascii="Arial Narrow" w:hAnsi="Arial Narrow" w:cs="Arial"/>
          <w:szCs w:val="24"/>
        </w:rPr>
      </w:pPr>
      <w:r>
        <w:rPr>
          <w:rFonts w:ascii="Arial Narrow" w:hAnsi="Arial Narrow" w:cs="Arial"/>
          <w:szCs w:val="24"/>
        </w:rPr>
        <w:t xml:space="preserve">Systém PDS bude tvořen dvěma samostatnými detekčními systémy, každý s vlastní řídící a vyhodnocovací jednotkou. Tyto jednotky budou pomocí sběrnice RS485 napojeny na releové moduly umístěné v RD B07.x v B.7 111,  tyto moduly budou propojeny s </w:t>
      </w:r>
      <w:proofErr w:type="spellStart"/>
      <w:r>
        <w:rPr>
          <w:rFonts w:ascii="Arial Narrow" w:hAnsi="Arial Narrow" w:cs="Arial"/>
          <w:szCs w:val="24"/>
        </w:rPr>
        <w:t>s</w:t>
      </w:r>
      <w:proofErr w:type="spellEnd"/>
      <w:r>
        <w:rPr>
          <w:rFonts w:ascii="Arial Narrow" w:hAnsi="Arial Narrow" w:cs="Arial"/>
          <w:szCs w:val="24"/>
        </w:rPr>
        <w:t xml:space="preserve"> Alarm Interface CCTV, pro přímé ovládání matice CCTV.</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t xml:space="preserve">Systém </w:t>
      </w:r>
      <w:r>
        <w:rPr>
          <w:rFonts w:ascii="Arial Narrow" w:hAnsi="Arial Narrow" w:cs="Arial"/>
          <w:szCs w:val="24"/>
        </w:rPr>
        <w:t xml:space="preserve">PDS </w:t>
      </w:r>
      <w:r w:rsidR="00F4344E">
        <w:rPr>
          <w:rFonts w:ascii="Arial Narrow" w:hAnsi="Arial Narrow" w:cs="Arial"/>
          <w:szCs w:val="24"/>
        </w:rPr>
        <w:t>bude</w:t>
      </w:r>
      <w:r w:rsidR="00600B81">
        <w:rPr>
          <w:rFonts w:ascii="Arial Narrow" w:hAnsi="Arial Narrow" w:cs="Arial"/>
          <w:szCs w:val="24"/>
        </w:rPr>
        <w:t xml:space="preserve"> být</w:t>
      </w:r>
      <w:r w:rsidRPr="00537A0E">
        <w:rPr>
          <w:rFonts w:ascii="Arial Narrow" w:hAnsi="Arial Narrow" w:cs="Arial"/>
          <w:szCs w:val="24"/>
        </w:rPr>
        <w:t xml:space="preserve"> vybaven vstupně/výstupními moduly, které umožňují kdekoliv na trase perimetru jednoduché připojení jiných zařízení (např. </w:t>
      </w:r>
      <w:r>
        <w:rPr>
          <w:rFonts w:ascii="Arial Narrow" w:hAnsi="Arial Narrow" w:cs="Arial"/>
          <w:szCs w:val="24"/>
        </w:rPr>
        <w:t xml:space="preserve">magnetického </w:t>
      </w:r>
      <w:r w:rsidRPr="00537A0E">
        <w:rPr>
          <w:rFonts w:ascii="Arial Narrow" w:hAnsi="Arial Narrow" w:cs="Arial"/>
          <w:szCs w:val="24"/>
        </w:rPr>
        <w:t>kontaktu</w:t>
      </w:r>
      <w:r>
        <w:rPr>
          <w:rFonts w:ascii="Arial Narrow" w:hAnsi="Arial Narrow" w:cs="Arial"/>
          <w:szCs w:val="24"/>
        </w:rPr>
        <w:t xml:space="preserve"> branky</w:t>
      </w:r>
      <w:r w:rsidRPr="00537A0E">
        <w:rPr>
          <w:rFonts w:ascii="Arial Narrow" w:hAnsi="Arial Narrow" w:cs="Arial"/>
          <w:szCs w:val="24"/>
        </w:rPr>
        <w:t>) do systému a zároveň ovládání dalších zařízení</w:t>
      </w:r>
      <w:r>
        <w:rPr>
          <w:rFonts w:ascii="Arial Narrow" w:hAnsi="Arial Narrow" w:cs="Arial"/>
          <w:szCs w:val="24"/>
        </w:rPr>
        <w:t xml:space="preserve"> (Alarm Interface CCTV)</w:t>
      </w:r>
      <w:r w:rsidRPr="00537A0E">
        <w:rPr>
          <w:rFonts w:ascii="Arial Narrow" w:hAnsi="Arial Narrow" w:cs="Arial"/>
          <w:szCs w:val="24"/>
        </w:rPr>
        <w:t>.</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t xml:space="preserve">Větší komfort obsluhy poskytuje jeho </w:t>
      </w:r>
      <w:r>
        <w:rPr>
          <w:rFonts w:ascii="Arial Narrow" w:hAnsi="Arial Narrow" w:cs="Arial"/>
          <w:szCs w:val="24"/>
        </w:rPr>
        <w:t xml:space="preserve">datové </w:t>
      </w:r>
      <w:r w:rsidRPr="00537A0E">
        <w:rPr>
          <w:rFonts w:ascii="Arial Narrow" w:hAnsi="Arial Narrow" w:cs="Arial"/>
          <w:szCs w:val="24"/>
        </w:rPr>
        <w:t xml:space="preserve">připojení k vizualizačnímu programu pro integraci bezpečnostních systémů </w:t>
      </w:r>
      <w:r>
        <w:rPr>
          <w:rFonts w:ascii="Arial Narrow" w:hAnsi="Arial Narrow" w:cs="Arial"/>
          <w:szCs w:val="24"/>
        </w:rPr>
        <w:t>PCO</w:t>
      </w:r>
      <w:r w:rsidRPr="00537A0E">
        <w:rPr>
          <w:rFonts w:ascii="Arial Narrow" w:hAnsi="Arial Narrow" w:cs="Arial"/>
          <w:szCs w:val="24"/>
        </w:rPr>
        <w:t>. Zde je možno zobrazit přímo zabezpečenou oblast graficky, a to i se stavem jednotlivých komponentů zařízení.</w:t>
      </w:r>
    </w:p>
    <w:p w:rsidR="006A4F19" w:rsidRPr="008E0062" w:rsidRDefault="006A4F19" w:rsidP="006A4F19">
      <w:pPr>
        <w:spacing w:before="120"/>
        <w:rPr>
          <w:rFonts w:ascii="Arial Narrow" w:hAnsi="Arial Narrow" w:cs="Arial"/>
          <w:szCs w:val="24"/>
        </w:rPr>
      </w:pPr>
      <w:r w:rsidRPr="006E4B15">
        <w:rPr>
          <w:rFonts w:ascii="Arial Narrow" w:hAnsi="Arial Narrow" w:cs="Arial"/>
          <w:szCs w:val="24"/>
        </w:rPr>
        <w:t>Zálohování napájení systém</w:t>
      </w:r>
      <w:r>
        <w:rPr>
          <w:rFonts w:ascii="Arial Narrow" w:hAnsi="Arial Narrow" w:cs="Arial"/>
          <w:szCs w:val="24"/>
        </w:rPr>
        <w:t>u</w:t>
      </w:r>
      <w:r w:rsidRPr="006E4B15">
        <w:rPr>
          <w:rFonts w:ascii="Arial Narrow" w:hAnsi="Arial Narrow" w:cs="Arial"/>
          <w:szCs w:val="24"/>
        </w:rPr>
        <w:t xml:space="preserve"> P</w:t>
      </w:r>
      <w:r>
        <w:rPr>
          <w:rFonts w:ascii="Arial Narrow" w:hAnsi="Arial Narrow" w:cs="Arial"/>
          <w:szCs w:val="24"/>
        </w:rPr>
        <w:t>D</w:t>
      </w:r>
      <w:r w:rsidRPr="006E4B15">
        <w:rPr>
          <w:rFonts w:ascii="Arial Narrow" w:hAnsi="Arial Narrow" w:cs="Arial"/>
          <w:szCs w:val="24"/>
        </w:rPr>
        <w:t>S bude zajištěno v souladu s ČSN a na sobě a systémech vzájemně nezávislé.</w:t>
      </w:r>
    </w:p>
    <w:p w:rsidR="008535F3" w:rsidRDefault="008535F3" w:rsidP="008535F3">
      <w:pPr>
        <w:jc w:val="both"/>
        <w:rPr>
          <w:rFonts w:ascii="Arial Narrow" w:hAnsi="Arial Narrow"/>
        </w:rPr>
      </w:pPr>
    </w:p>
    <w:p w:rsidR="008535F3" w:rsidRDefault="008535F3" w:rsidP="008535F3">
      <w:pPr>
        <w:shd w:val="clear" w:color="auto" w:fill="F0F0F0"/>
        <w:jc w:val="both"/>
        <w:outlineLvl w:val="0"/>
        <w:rPr>
          <w:rFonts w:ascii="Arial" w:hAnsi="Arial" w:cs="Arial"/>
          <w:color w:val="000000"/>
          <w:sz w:val="28"/>
          <w:szCs w:val="28"/>
        </w:rPr>
      </w:pPr>
      <w:r w:rsidRPr="001B2C4E">
        <w:rPr>
          <w:rFonts w:ascii="Arial" w:hAnsi="Arial" w:cs="Arial"/>
          <w:color w:val="000000"/>
          <w:sz w:val="28"/>
          <w:szCs w:val="28"/>
        </w:rPr>
        <w:t>B.2.</w:t>
      </w:r>
      <w:r>
        <w:rPr>
          <w:rFonts w:ascii="Arial" w:hAnsi="Arial" w:cs="Arial"/>
          <w:color w:val="000000"/>
          <w:sz w:val="28"/>
          <w:szCs w:val="28"/>
        </w:rPr>
        <w:t>7</w:t>
      </w:r>
      <w:r w:rsidRPr="001B2C4E">
        <w:rPr>
          <w:rFonts w:ascii="Arial" w:hAnsi="Arial" w:cs="Arial"/>
          <w:color w:val="000000"/>
          <w:sz w:val="28"/>
          <w:szCs w:val="28"/>
        </w:rPr>
        <w:t xml:space="preserve"> </w:t>
      </w:r>
      <w:r>
        <w:rPr>
          <w:rFonts w:ascii="Arial" w:hAnsi="Arial" w:cs="Arial"/>
          <w:color w:val="000000"/>
          <w:sz w:val="28"/>
          <w:szCs w:val="28"/>
        </w:rPr>
        <w:t>Technické řešení</w:t>
      </w:r>
    </w:p>
    <w:p w:rsidR="008535F3" w:rsidRDefault="008535F3" w:rsidP="008535F3">
      <w:pPr>
        <w:pStyle w:val="Normlntz"/>
        <w:spacing w:before="0"/>
        <w:rPr>
          <w:rFonts w:ascii="Arial Narrow" w:hAnsi="Arial Narrow"/>
          <w:b/>
          <w:bCs/>
          <w:u w:val="single"/>
        </w:rPr>
      </w:pPr>
    </w:p>
    <w:p w:rsidR="00611A16" w:rsidRDefault="00611A16" w:rsidP="0058047A">
      <w:pPr>
        <w:pStyle w:val="Normlntz"/>
        <w:spacing w:before="0"/>
        <w:outlineLvl w:val="0"/>
        <w:rPr>
          <w:rFonts w:ascii="Arial Narrow" w:hAnsi="Arial Narrow"/>
          <w:b/>
          <w:bCs/>
          <w:u w:val="single"/>
        </w:rPr>
      </w:pPr>
      <w:r w:rsidRPr="00611A16">
        <w:rPr>
          <w:rFonts w:ascii="Arial Narrow" w:hAnsi="Arial Narrow"/>
          <w:b/>
          <w:bCs/>
          <w:u w:val="single"/>
        </w:rPr>
        <w:t>Soulad s platnými legislativními předpisy</w:t>
      </w:r>
    </w:p>
    <w:p w:rsidR="00611A16" w:rsidRDefault="00611A16" w:rsidP="00611A16">
      <w:pPr>
        <w:pStyle w:val="Normln2"/>
        <w:rPr>
          <w:rFonts w:ascii="Arial Narrow" w:hAnsi="Arial Narrow" w:cs="Arial"/>
          <w:sz w:val="22"/>
          <w:szCs w:val="22"/>
        </w:rPr>
      </w:pPr>
    </w:p>
    <w:p w:rsidR="00611A16" w:rsidRPr="00611A16" w:rsidRDefault="00611A16" w:rsidP="00611A16">
      <w:pPr>
        <w:pStyle w:val="Normln2"/>
        <w:rPr>
          <w:rFonts w:ascii="Arial Narrow" w:hAnsi="Arial Narrow" w:cs="Arial"/>
          <w:sz w:val="22"/>
          <w:szCs w:val="22"/>
        </w:rPr>
      </w:pPr>
      <w:r w:rsidRPr="00611A16">
        <w:rPr>
          <w:rFonts w:ascii="Arial Narrow" w:hAnsi="Arial Narrow" w:cs="Arial"/>
          <w:sz w:val="22"/>
          <w:szCs w:val="22"/>
        </w:rPr>
        <w:t>Veškeré realizované rozvody a technologie (i v návaznosti na celou stavbu) musí být provedeny v souladu:</w:t>
      </w:r>
    </w:p>
    <w:p w:rsidR="00611A16" w:rsidRPr="00611A16" w:rsidRDefault="00611A16" w:rsidP="00A701AB">
      <w:pPr>
        <w:pStyle w:val="Odstavecseseznamem"/>
        <w:numPr>
          <w:ilvl w:val="0"/>
          <w:numId w:val="8"/>
        </w:numPr>
        <w:jc w:val="both"/>
        <w:rPr>
          <w:rFonts w:ascii="Arial Narrow" w:hAnsi="Arial Narrow" w:cs="Arial"/>
          <w:sz w:val="22"/>
          <w:szCs w:val="22"/>
        </w:rPr>
      </w:pPr>
      <w:r w:rsidRPr="00611A16">
        <w:rPr>
          <w:rFonts w:ascii="Arial Narrow" w:hAnsi="Arial Narrow" w:cs="Arial"/>
          <w:sz w:val="22"/>
          <w:szCs w:val="22"/>
        </w:rPr>
        <w:t>S obecně závaznými zákonnými i podzákonnými právními předpisy, které jsou platné v době realizace stavby.</w:t>
      </w:r>
    </w:p>
    <w:p w:rsidR="00611A16" w:rsidRPr="00611A16" w:rsidRDefault="00611A16" w:rsidP="00A701AB">
      <w:pPr>
        <w:numPr>
          <w:ilvl w:val="0"/>
          <w:numId w:val="8"/>
        </w:numPr>
        <w:jc w:val="both"/>
        <w:rPr>
          <w:rFonts w:ascii="Arial Narrow" w:hAnsi="Arial Narrow" w:cs="Arial"/>
          <w:sz w:val="22"/>
          <w:szCs w:val="22"/>
        </w:rPr>
      </w:pPr>
      <w:r w:rsidRPr="00611A16">
        <w:rPr>
          <w:rFonts w:ascii="Arial Narrow" w:hAnsi="Arial Narrow" w:cs="Arial"/>
          <w:sz w:val="22"/>
          <w:szCs w:val="22"/>
        </w:rPr>
        <w:t>S předmětnými platnými českými technickými normami (není-li v technické zprávě uvedeno jinak), které se vztahují:</w:t>
      </w:r>
    </w:p>
    <w:p w:rsidR="00611A16" w:rsidRPr="00611A16" w:rsidRDefault="00611A16" w:rsidP="00A701AB">
      <w:pPr>
        <w:numPr>
          <w:ilvl w:val="0"/>
          <w:numId w:val="9"/>
        </w:numPr>
        <w:jc w:val="both"/>
        <w:rPr>
          <w:rFonts w:ascii="Arial Narrow" w:hAnsi="Arial Narrow" w:cs="Arial"/>
          <w:sz w:val="22"/>
          <w:szCs w:val="22"/>
        </w:rPr>
      </w:pPr>
      <w:r w:rsidRPr="00611A16">
        <w:rPr>
          <w:rFonts w:ascii="Arial Narrow" w:hAnsi="Arial Narrow" w:cs="Arial"/>
          <w:sz w:val="22"/>
          <w:szCs w:val="22"/>
        </w:rPr>
        <w:t>Na realizované rozvody a technologie i jejich jednotlivé části a díly.</w:t>
      </w:r>
    </w:p>
    <w:p w:rsidR="00611A16" w:rsidRPr="00611A16" w:rsidRDefault="00611A16" w:rsidP="00A701AB">
      <w:pPr>
        <w:numPr>
          <w:ilvl w:val="0"/>
          <w:numId w:val="9"/>
        </w:numPr>
        <w:jc w:val="both"/>
        <w:rPr>
          <w:rFonts w:ascii="Arial Narrow" w:hAnsi="Arial Narrow" w:cs="Arial"/>
          <w:sz w:val="22"/>
          <w:szCs w:val="22"/>
        </w:rPr>
      </w:pPr>
      <w:r w:rsidRPr="00611A16">
        <w:rPr>
          <w:rFonts w:ascii="Arial Narrow" w:hAnsi="Arial Narrow" w:cs="Arial"/>
          <w:sz w:val="22"/>
          <w:szCs w:val="22"/>
        </w:rPr>
        <w:t>V návaznosti slaboproudých rozvodů a technologií na celé stavební dílo</w:t>
      </w:r>
    </w:p>
    <w:p w:rsidR="00611A16" w:rsidRPr="00611A16" w:rsidRDefault="00611A16" w:rsidP="00A701AB">
      <w:pPr>
        <w:numPr>
          <w:ilvl w:val="0"/>
          <w:numId w:val="8"/>
        </w:numPr>
        <w:jc w:val="both"/>
        <w:rPr>
          <w:rFonts w:ascii="Arial Narrow" w:hAnsi="Arial Narrow" w:cs="Arial"/>
          <w:sz w:val="22"/>
          <w:szCs w:val="22"/>
        </w:rPr>
      </w:pPr>
      <w:r w:rsidRPr="00611A16">
        <w:rPr>
          <w:rFonts w:ascii="Arial Narrow" w:hAnsi="Arial Narrow" w:cs="Arial"/>
          <w:sz w:val="22"/>
          <w:szCs w:val="22"/>
        </w:rPr>
        <w:t>S požadavky a podmínkami vnitřních předpisů jednotlivých provozovatelů a správců předmětných slaboproudých rozvodů či sítí elektronických komunikací (jsou-li tito provozovatelé a správci sítí níže v technické zprávě uvedeni)</w:t>
      </w:r>
    </w:p>
    <w:p w:rsidR="00611A16" w:rsidRDefault="00611A16" w:rsidP="00A701AB">
      <w:pPr>
        <w:numPr>
          <w:ilvl w:val="0"/>
          <w:numId w:val="8"/>
        </w:numPr>
        <w:jc w:val="both"/>
        <w:rPr>
          <w:rFonts w:ascii="Arial Narrow" w:hAnsi="Arial Narrow" w:cs="Arial"/>
          <w:sz w:val="22"/>
          <w:szCs w:val="22"/>
        </w:rPr>
      </w:pPr>
      <w:r w:rsidRPr="00611A16">
        <w:rPr>
          <w:rFonts w:ascii="Arial Narrow" w:hAnsi="Arial Narrow" w:cs="Arial"/>
          <w:sz w:val="22"/>
          <w:szCs w:val="22"/>
        </w:rPr>
        <w:lastRenderedPageBreak/>
        <w:t>S instalačními manuály, doporučeními výrobců i ostatními podklady od výrobce a technickými podmínkami použití použitých materiálů, zařízení a technologií</w:t>
      </w:r>
    </w:p>
    <w:p w:rsidR="00D042EC" w:rsidRDefault="00D042EC" w:rsidP="00A701AB">
      <w:pPr>
        <w:numPr>
          <w:ilvl w:val="0"/>
          <w:numId w:val="8"/>
        </w:numPr>
        <w:jc w:val="both"/>
        <w:rPr>
          <w:rFonts w:ascii="Arial Narrow" w:hAnsi="Arial Narrow" w:cs="Arial"/>
          <w:sz w:val="22"/>
          <w:szCs w:val="22"/>
        </w:rPr>
      </w:pPr>
      <w:r w:rsidRPr="00D042EC">
        <w:rPr>
          <w:rFonts w:ascii="Arial Narrow" w:hAnsi="Arial Narrow" w:cs="Arial"/>
          <w:sz w:val="22"/>
          <w:szCs w:val="22"/>
        </w:rPr>
        <w:t>S předpis</w:t>
      </w:r>
      <w:r>
        <w:rPr>
          <w:rFonts w:ascii="Arial Narrow" w:hAnsi="Arial Narrow" w:cs="Arial"/>
          <w:sz w:val="22"/>
          <w:szCs w:val="22"/>
        </w:rPr>
        <w:t>em</w:t>
      </w:r>
      <w:r w:rsidRPr="00D042EC">
        <w:rPr>
          <w:rFonts w:ascii="Arial Narrow" w:hAnsi="Arial Narrow" w:cs="Arial"/>
          <w:sz w:val="22"/>
          <w:szCs w:val="22"/>
        </w:rPr>
        <w:t xml:space="preserve"> Vězeňské služby ČR, NGŘ č. 23/2014</w:t>
      </w:r>
    </w:p>
    <w:p w:rsidR="00D042EC" w:rsidRPr="00D042EC" w:rsidRDefault="00D042EC" w:rsidP="00A701AB">
      <w:pPr>
        <w:numPr>
          <w:ilvl w:val="0"/>
          <w:numId w:val="8"/>
        </w:numPr>
        <w:jc w:val="both"/>
        <w:rPr>
          <w:rFonts w:ascii="Arial Narrow" w:hAnsi="Arial Narrow" w:cs="Arial"/>
          <w:sz w:val="22"/>
          <w:szCs w:val="22"/>
        </w:rPr>
      </w:pPr>
      <w:r w:rsidRPr="00D042EC">
        <w:rPr>
          <w:rFonts w:ascii="Arial Narrow" w:hAnsi="Arial Narrow" w:cs="Arial"/>
          <w:sz w:val="22"/>
          <w:szCs w:val="22"/>
        </w:rPr>
        <w:t>S požadavky ML č. 2/2008</w:t>
      </w: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w:t>
      </w: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Rovněž veškeré pracovní postupy při stavbě slaboproudých rozvodů a technologií musí být prováděny v souladu se všemi obecně závaznými zákonnými i podzákonnými právními předpisy, které jsou platné v době provádění stavby.</w:t>
      </w:r>
    </w:p>
    <w:p w:rsidR="00611A16" w:rsidRPr="00611A16" w:rsidRDefault="00611A16" w:rsidP="00611A16">
      <w:pPr>
        <w:rPr>
          <w:rFonts w:ascii="Arial Narrow" w:hAnsi="Arial Narrow" w:cs="Arial"/>
          <w:sz w:val="22"/>
          <w:szCs w:val="22"/>
        </w:rPr>
      </w:pP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Ad A) Pro návrh výše uvedených slaboproudých rozvodů bylo využito zejména těchto předpisů:</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iCs/>
          <w:sz w:val="22"/>
          <w:szCs w:val="22"/>
        </w:rPr>
        <w:t>Zákon 183/2006 Sb</w:t>
      </w:r>
      <w:r w:rsidRPr="00611A16">
        <w:rPr>
          <w:rFonts w:ascii="Arial Narrow" w:hAnsi="Arial Narrow" w:cs="Arial"/>
          <w:sz w:val="22"/>
          <w:szCs w:val="22"/>
        </w:rPr>
        <w:t>. o územním plánování a stavebním řádu (stavební zákon)</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Zákon č. 127/2005 Sb. o elektronických komunikacích</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268/2009 Sb. o technických požadavcích na stavby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499/2006 Sb. o dokumentaci staveb</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398/2009 Sb. o obecných technických požadavcích zabezpečujících bezbariérové užívání staveb</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23/2008 Sb., o technických podmínkách požární ochrany staveb</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246/2001 Sb. o stanovení podmínek požární bezpečnosti a výkonu státního požárního dozoru (vyhláška o požární prevenci)</w:t>
      </w:r>
    </w:p>
    <w:p w:rsidR="00611A16" w:rsidRPr="00611A16" w:rsidRDefault="00611A16" w:rsidP="00611A16">
      <w:pPr>
        <w:rPr>
          <w:rFonts w:ascii="Arial Narrow" w:hAnsi="Arial Narrow" w:cs="Arial"/>
          <w:sz w:val="22"/>
          <w:szCs w:val="22"/>
        </w:rPr>
      </w:pP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Ad B) Pro návrh výše uvedených slaboproudých rozvodů bylo nad rámec vyspecifikovaných norem uvedených v odstavci výše </w:t>
      </w:r>
      <w:r w:rsidRPr="00611A16">
        <w:rPr>
          <w:rFonts w:ascii="Arial Narrow" w:hAnsi="Arial Narrow" w:cs="Arial"/>
          <w:i/>
          <w:sz w:val="22"/>
          <w:szCs w:val="22"/>
        </w:rPr>
        <w:t>„Rozsah slaboproudých rozvodů“</w:t>
      </w:r>
      <w:r w:rsidRPr="00611A16">
        <w:rPr>
          <w:rFonts w:ascii="Arial Narrow" w:hAnsi="Arial Narrow" w:cs="Arial"/>
          <w:sz w:val="22"/>
          <w:szCs w:val="22"/>
        </w:rPr>
        <w:t xml:space="preserve"> využito zejména těchto technických norem:</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 xml:space="preserve">Soubor norem třídy ČSN 332000-4: Elektrické instalace budov - Část 4: Bezpečnost </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třídy ČSN 332000-5: Elektrotechnické předpisy - Elektrická zařízení - Část 5: Výběr a stavba elektrických zařízení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33 2000-6: Elektrické instalace nízkého napětí - Část 6: Revize a ČSN 331500 – revize elektrických zařízení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třídy 33 2000-7: Elektrické instalace nízkého napětí - Část 7: Zařízení jednoúčelová a ve zvláštních objektech</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 xml:space="preserve">Soubor norem ČSN EN 50 370: Elektromagnetická kompatibilita (EMC)  </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ČSN 73 0848: Požární bezpečnost staveb - Kabelové rozvody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61 386 – Trubkové systémy pro vedení kabelů</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50 289 – Komunikační kabely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 xml:space="preserve">Soubor norem ČSN EN 50 288 – </w:t>
      </w:r>
      <w:proofErr w:type="spellStart"/>
      <w:r w:rsidRPr="00611A16">
        <w:rPr>
          <w:rFonts w:ascii="Arial Narrow" w:hAnsi="Arial Narrow" w:cs="Arial"/>
          <w:sz w:val="22"/>
          <w:szCs w:val="22"/>
        </w:rPr>
        <w:t>Víceprvkové</w:t>
      </w:r>
      <w:proofErr w:type="spellEnd"/>
      <w:r w:rsidRPr="00611A16">
        <w:rPr>
          <w:rFonts w:ascii="Arial Narrow" w:hAnsi="Arial Narrow" w:cs="Arial"/>
          <w:sz w:val="22"/>
          <w:szCs w:val="22"/>
        </w:rPr>
        <w:t xml:space="preserve"> metalické kabely pro analogovou a digitální komunikací a 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60 966 – Sestavy vysokofrekvenčních a koaxiálních kabelů</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50 117 – Koaxiální kabely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60 512 – Konektory pro elektronická zařízení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ČSN EN 50529-1 Norma EMC pro sítě - Část 1: Telekomunikační sítě po vedení využívající telefonní vedení</w:t>
      </w:r>
    </w:p>
    <w:p w:rsid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ČSN EN 50529-2 Norma EMC pro sítě - Část 2: Telekomunikační sítě po vedení využívající koaxiální kabely</w:t>
      </w:r>
    </w:p>
    <w:p w:rsidR="00611A16" w:rsidRPr="00611A16" w:rsidRDefault="00611A16" w:rsidP="00611A16">
      <w:pPr>
        <w:jc w:val="both"/>
        <w:rPr>
          <w:rFonts w:ascii="Arial Narrow" w:hAnsi="Arial Narrow" w:cs="Arial"/>
          <w:sz w:val="22"/>
          <w:szCs w:val="22"/>
        </w:rPr>
      </w:pPr>
    </w:p>
    <w:p w:rsidR="00611A16" w:rsidRDefault="00611A16" w:rsidP="0058047A">
      <w:pPr>
        <w:pStyle w:val="Normlntz"/>
        <w:spacing w:before="0"/>
        <w:outlineLvl w:val="0"/>
        <w:rPr>
          <w:rFonts w:ascii="Arial Narrow" w:hAnsi="Arial Narrow"/>
          <w:b/>
          <w:bCs/>
          <w:u w:val="single"/>
        </w:rPr>
      </w:pPr>
      <w:r w:rsidRPr="00611A16">
        <w:rPr>
          <w:rFonts w:ascii="Arial Narrow" w:hAnsi="Arial Narrow"/>
          <w:b/>
          <w:bCs/>
          <w:u w:val="single"/>
        </w:rPr>
        <w:t>Prostředí</w:t>
      </w:r>
    </w:p>
    <w:p w:rsidR="00611A16" w:rsidRDefault="00611A16" w:rsidP="00611A16">
      <w:pPr>
        <w:pStyle w:val="Zkladntext"/>
        <w:rPr>
          <w:rFonts w:ascii="Arial Narrow" w:hAnsi="Arial Narrow" w:cs="Arial"/>
          <w:szCs w:val="24"/>
        </w:rPr>
      </w:pPr>
    </w:p>
    <w:p w:rsidR="00611A16" w:rsidRDefault="00611A16" w:rsidP="00611A16">
      <w:pPr>
        <w:pStyle w:val="Zkladntext"/>
        <w:rPr>
          <w:rFonts w:ascii="Arial Narrow" w:hAnsi="Arial Narrow" w:cs="Arial"/>
          <w:szCs w:val="24"/>
        </w:rPr>
      </w:pPr>
      <w:r w:rsidRPr="00611A16">
        <w:rPr>
          <w:rFonts w:ascii="Arial Narrow" w:hAnsi="Arial Narrow" w:cs="Arial"/>
          <w:szCs w:val="24"/>
        </w:rPr>
        <w:t>V závislosti na členění prostor z hlediska nebezpečí úrazu elektrickým proudem (dle ČSN 33 2000-4-41 ed.2) a z hlediska působení vnějších vlivů (dle ČSN 33 2000-5-51</w:t>
      </w:r>
      <w:r w:rsidR="00BB116E" w:rsidRPr="00BB116E">
        <w:rPr>
          <w:rFonts w:ascii="Arial Narrow" w:hAnsi="Arial Narrow" w:cs="Arial"/>
          <w:szCs w:val="24"/>
        </w:rPr>
        <w:t xml:space="preserve"> ed.3/Z1 </w:t>
      </w:r>
      <w:r w:rsidRPr="00611A16">
        <w:rPr>
          <w:rFonts w:ascii="Arial Narrow" w:hAnsi="Arial Narrow" w:cs="Arial"/>
          <w:szCs w:val="24"/>
        </w:rPr>
        <w:t>) budou dle  „Protokolu o určení vnějších vlivů“  instalována zařízení s příslušným krytím.</w:t>
      </w:r>
    </w:p>
    <w:p w:rsidR="00611A16" w:rsidRPr="00611A16" w:rsidRDefault="00611A16" w:rsidP="00611A16">
      <w:pPr>
        <w:pStyle w:val="Zkladntext"/>
        <w:rPr>
          <w:rFonts w:ascii="Arial Narrow" w:hAnsi="Arial Narrow" w:cs="Arial"/>
          <w:szCs w:val="24"/>
        </w:rPr>
      </w:pPr>
    </w:p>
    <w:p w:rsidR="0058047A" w:rsidRPr="0058047A" w:rsidRDefault="0058047A" w:rsidP="0058047A">
      <w:pPr>
        <w:pStyle w:val="Normlntz"/>
        <w:spacing w:before="0"/>
        <w:outlineLvl w:val="0"/>
        <w:rPr>
          <w:rFonts w:ascii="Arial Narrow" w:hAnsi="Arial Narrow"/>
          <w:b/>
          <w:bCs/>
          <w:u w:val="single"/>
        </w:rPr>
      </w:pPr>
      <w:r w:rsidRPr="0058047A">
        <w:rPr>
          <w:rFonts w:ascii="Arial Narrow" w:hAnsi="Arial Narrow"/>
          <w:b/>
          <w:bCs/>
          <w:u w:val="single"/>
        </w:rPr>
        <w:t>Rozvodná soustava</w:t>
      </w:r>
    </w:p>
    <w:p w:rsidR="0058047A" w:rsidRPr="00611A16" w:rsidRDefault="0058047A" w:rsidP="0058047A">
      <w:pPr>
        <w:rPr>
          <w:rFonts w:ascii="Arial Narrow" w:hAnsi="Arial Narrow" w:cs="Arial"/>
          <w:b/>
          <w:bCs/>
          <w:szCs w:val="24"/>
        </w:rPr>
      </w:pP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Silnoproudé rozvody napájení:</w:t>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Systém PCO:</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611A16" w:rsidRPr="00611A16" w:rsidRDefault="00611A16" w:rsidP="00611A16">
      <w:pPr>
        <w:suppressAutoHyphens/>
        <w:ind w:firstLine="720"/>
        <w:rPr>
          <w:rFonts w:ascii="Arial Narrow" w:hAnsi="Arial Narrow"/>
          <w:sz w:val="22"/>
        </w:rPr>
      </w:pPr>
      <w:r w:rsidRPr="00611A16">
        <w:rPr>
          <w:rFonts w:ascii="Arial Narrow" w:hAnsi="Arial Narrow"/>
          <w:sz w:val="22"/>
        </w:rPr>
        <w:t>Systém SK:</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Systém CCTV:</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Rozvody CCTV:</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24Vstř, SELV</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Rozvody video CCTV:</w:t>
      </w:r>
      <w:r w:rsidRPr="00611A16">
        <w:rPr>
          <w:rFonts w:ascii="Arial Narrow" w:hAnsi="Arial Narrow"/>
          <w:sz w:val="22"/>
        </w:rPr>
        <w:tab/>
      </w:r>
      <w:r w:rsidRPr="00611A16">
        <w:rPr>
          <w:rFonts w:ascii="Arial Narrow" w:hAnsi="Arial Narrow"/>
          <w:sz w:val="22"/>
        </w:rPr>
        <w:tab/>
        <w:t>max. 1V AC - bezpečné napětí</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Ústředna PZTS: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Rozvody PZTS: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12Vss, SELV</w:t>
      </w:r>
    </w:p>
    <w:p w:rsidR="00611A16" w:rsidRPr="00611A16" w:rsidRDefault="00611A16" w:rsidP="00611A16">
      <w:pPr>
        <w:suppressAutoHyphens/>
        <w:ind w:firstLine="720"/>
        <w:rPr>
          <w:rFonts w:ascii="Arial Narrow" w:hAnsi="Arial Narrow"/>
          <w:sz w:val="22"/>
        </w:rPr>
      </w:pPr>
      <w:r w:rsidRPr="00611A16">
        <w:rPr>
          <w:rFonts w:ascii="Arial Narrow" w:hAnsi="Arial Narrow"/>
          <w:sz w:val="22"/>
        </w:rPr>
        <w:t>Ústředna PDS: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611A16" w:rsidRPr="00611A16" w:rsidRDefault="00611A16" w:rsidP="00611A16">
      <w:pPr>
        <w:suppressAutoHyphens/>
        <w:ind w:firstLine="720"/>
        <w:rPr>
          <w:rFonts w:ascii="Arial Narrow" w:hAnsi="Arial Narrow"/>
          <w:sz w:val="22"/>
        </w:rPr>
      </w:pPr>
      <w:r w:rsidRPr="00611A16">
        <w:rPr>
          <w:rFonts w:ascii="Arial Narrow" w:hAnsi="Arial Narrow"/>
          <w:sz w:val="22"/>
        </w:rPr>
        <w:t>Rozvody PDS: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12Vss, SELV</w:t>
      </w:r>
    </w:p>
    <w:p w:rsidR="0058047A" w:rsidRDefault="0058047A" w:rsidP="0058047A">
      <w:pPr>
        <w:rPr>
          <w:rFonts w:ascii="Arial Narrow" w:hAnsi="Arial Narrow" w:cs="Arial"/>
          <w:b/>
          <w:bCs/>
          <w:szCs w:val="24"/>
        </w:rPr>
      </w:pPr>
    </w:p>
    <w:p w:rsidR="00611A16" w:rsidRPr="0058047A" w:rsidRDefault="00611A16" w:rsidP="00611A16">
      <w:pPr>
        <w:pStyle w:val="Normlntz"/>
        <w:spacing w:before="0"/>
        <w:outlineLvl w:val="0"/>
        <w:rPr>
          <w:rFonts w:ascii="Arial Narrow" w:hAnsi="Arial Narrow"/>
          <w:b/>
          <w:bCs/>
          <w:u w:val="single"/>
        </w:rPr>
      </w:pPr>
      <w:r>
        <w:rPr>
          <w:rFonts w:ascii="Arial Narrow" w:hAnsi="Arial Narrow"/>
          <w:b/>
          <w:bCs/>
          <w:u w:val="single"/>
        </w:rPr>
        <w:t>Ochrana před úrazem elektrickým proudem</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Základní ochrana před nebezpečným dotykovým napětím živých částí je provedena krytím a izolací, při poruše je provedena samočinným odpojením od zdroje v síti TN-C-S a malým napětím SELV/PELV, dle ČSN EN 61 140 edice 2/A1, ČSN 33 2000-4-41 edice 2./Z1</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 xml:space="preserve">Ochranná svorka musí mít odpor vodivého spojení se všemi kovovými částmi přístupnými dotyku maximálně 0,1 </w:t>
      </w:r>
      <w:r w:rsidRPr="00611A16">
        <w:rPr>
          <w:rFonts w:ascii="Arial Narrow" w:hAnsi="Arial Narrow" w:cs="Arial"/>
          <w:szCs w:val="24"/>
        </w:rPr>
        <w:sym w:font="Symbol" w:char="F057"/>
      </w:r>
      <w:r w:rsidRPr="00611A16">
        <w:rPr>
          <w:rFonts w:ascii="Arial Narrow" w:hAnsi="Arial Narrow" w:cs="Arial"/>
          <w:szCs w:val="24"/>
        </w:rPr>
        <w:t>, dle ČSN 33 0360 edice 2 čl. 3.1.</w:t>
      </w:r>
    </w:p>
    <w:p w:rsidR="0058047A" w:rsidRDefault="0058047A" w:rsidP="0058047A">
      <w:pPr>
        <w:rPr>
          <w:rFonts w:ascii="Arial Narrow" w:hAnsi="Arial Narrow" w:cs="Arial"/>
          <w:b/>
          <w:bCs/>
          <w:szCs w:val="24"/>
        </w:rPr>
      </w:pPr>
    </w:p>
    <w:p w:rsidR="00611A16" w:rsidRPr="00611A16" w:rsidRDefault="00611A16" w:rsidP="00611A16">
      <w:pPr>
        <w:pStyle w:val="Normlntz"/>
        <w:spacing w:before="0"/>
        <w:outlineLvl w:val="0"/>
        <w:rPr>
          <w:rFonts w:ascii="Arial Narrow" w:hAnsi="Arial Narrow"/>
          <w:b/>
          <w:bCs/>
          <w:u w:val="single"/>
        </w:rPr>
      </w:pPr>
      <w:r w:rsidRPr="00611A16">
        <w:rPr>
          <w:rFonts w:ascii="Arial Narrow" w:hAnsi="Arial Narrow"/>
          <w:b/>
          <w:bCs/>
          <w:u w:val="single"/>
        </w:rPr>
        <w:t>Uzemnění a stínění</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Montáž jednotlivých zařízení systému bude provedena podle technických podmínek výrobců, které zaručují, že nejsou rušena další technologická zařízení, stínění kabelů bude spojeno do jednoho bodu.</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Rozvody budou prováděny metalickými a optickými kabely pro přenos dat. Ochranné svorky rozvodných skříní, skříně ústředen a napájecích zdrojů budou vodivě propojeny s ochranným vodičem PE(PEN).</w:t>
      </w:r>
    </w:p>
    <w:p w:rsidR="00611A16" w:rsidRDefault="00611A16" w:rsidP="0058047A">
      <w:pPr>
        <w:rPr>
          <w:rFonts w:ascii="Arial Narrow" w:hAnsi="Arial Narrow" w:cs="Arial"/>
          <w:b/>
          <w:bCs/>
          <w:szCs w:val="24"/>
        </w:rPr>
      </w:pPr>
    </w:p>
    <w:p w:rsidR="00611A16" w:rsidRPr="00611A16" w:rsidRDefault="00611A16" w:rsidP="00611A16">
      <w:pPr>
        <w:pStyle w:val="Normlntz"/>
        <w:spacing w:before="0"/>
        <w:outlineLvl w:val="0"/>
        <w:rPr>
          <w:rFonts w:ascii="Arial Narrow" w:hAnsi="Arial Narrow"/>
          <w:b/>
          <w:bCs/>
          <w:u w:val="single"/>
        </w:rPr>
      </w:pPr>
      <w:r w:rsidRPr="00611A16">
        <w:rPr>
          <w:rFonts w:ascii="Arial Narrow" w:hAnsi="Arial Narrow"/>
          <w:b/>
          <w:bCs/>
          <w:u w:val="single"/>
        </w:rPr>
        <w:t>Protipožární opatření</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Při montáži zařízení budou provedena veškerá protipožární opatření, dle platných ČSN. Musí být řešena dle platných norem skupiny 73 08 – Požární bezpečnost staveb. Veškeré otvory a průrazy na hranici požárních úseků musí být protipožárně utěsněny.</w:t>
      </w:r>
    </w:p>
    <w:p w:rsidR="00611A16" w:rsidRDefault="00611A16" w:rsidP="0058047A">
      <w:pPr>
        <w:rPr>
          <w:rFonts w:ascii="Arial Narrow" w:hAnsi="Arial Narrow" w:cs="Arial"/>
          <w:b/>
          <w:bCs/>
          <w:szCs w:val="24"/>
        </w:rPr>
      </w:pPr>
    </w:p>
    <w:p w:rsidR="00611A16" w:rsidRPr="00611A16" w:rsidRDefault="00611A16" w:rsidP="00611A16">
      <w:pPr>
        <w:pStyle w:val="Normlntz"/>
        <w:spacing w:before="0"/>
        <w:outlineLvl w:val="0"/>
        <w:rPr>
          <w:rFonts w:ascii="Arial Narrow" w:hAnsi="Arial Narrow"/>
          <w:b/>
          <w:bCs/>
          <w:u w:val="single"/>
        </w:rPr>
      </w:pPr>
      <w:r w:rsidRPr="00611A16">
        <w:rPr>
          <w:rFonts w:ascii="Arial Narrow" w:hAnsi="Arial Narrow"/>
          <w:b/>
          <w:bCs/>
          <w:u w:val="single"/>
        </w:rPr>
        <w:t>Vliv na životní prostředí</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 xml:space="preserve">Všechna instalovaná zařízení splňují hygienické normy a nemají nepříznivý vliv na okolní životní prostředí. </w:t>
      </w:r>
    </w:p>
    <w:p w:rsidR="00611A16" w:rsidRDefault="00611A16" w:rsidP="0058047A">
      <w:pPr>
        <w:rPr>
          <w:rFonts w:ascii="Arial Narrow" w:hAnsi="Arial Narrow" w:cs="Arial"/>
          <w:b/>
          <w:bCs/>
          <w:szCs w:val="24"/>
        </w:rPr>
      </w:pPr>
    </w:p>
    <w:p w:rsidR="00611A16" w:rsidRDefault="00611A16" w:rsidP="00611A16">
      <w:pPr>
        <w:pStyle w:val="Normlntz"/>
        <w:spacing w:before="0"/>
        <w:outlineLvl w:val="0"/>
        <w:rPr>
          <w:rFonts w:ascii="Arial Narrow" w:hAnsi="Arial Narrow"/>
          <w:sz w:val="22"/>
          <w:szCs w:val="22"/>
        </w:rPr>
      </w:pPr>
      <w:r w:rsidRPr="00611A16">
        <w:rPr>
          <w:rFonts w:ascii="Arial Narrow" w:hAnsi="Arial Narrow"/>
          <w:b/>
          <w:bCs/>
          <w:u w:val="single"/>
        </w:rPr>
        <w:t>Bezpečnost a ochrana zdraví při práci</w:t>
      </w:r>
    </w:p>
    <w:p w:rsidR="00611A16" w:rsidRPr="00611A16" w:rsidRDefault="00611A16" w:rsidP="00611A16">
      <w:pPr>
        <w:pStyle w:val="Normlntz"/>
        <w:spacing w:before="0"/>
        <w:outlineLvl w:val="0"/>
        <w:rPr>
          <w:rFonts w:ascii="Arial Narrow" w:hAnsi="Arial Narrow"/>
          <w:b/>
          <w:bCs/>
          <w:u w:val="single"/>
        </w:rPr>
      </w:pPr>
      <w:r>
        <w:rPr>
          <w:rFonts w:ascii="Arial Narrow" w:hAnsi="Arial Narrow"/>
          <w:sz w:val="22"/>
          <w:szCs w:val="22"/>
        </w:rPr>
        <w:t xml:space="preserve">Při </w:t>
      </w:r>
      <w:r w:rsidRPr="00611A16">
        <w:rPr>
          <w:rFonts w:ascii="Arial Narrow" w:hAnsi="Arial Narrow"/>
          <w:sz w:val="22"/>
          <w:szCs w:val="22"/>
        </w:rPr>
        <w:t>provádění montážních prací je nutné dodržet příslušná ustanovení Vyhlášky Českého úřadu bezpečnosti práce a Českého báňského úřadu č. 601/2006 Sb. Všichni pracovníci budou proškoleni z norem o bezpečnosti práce ne elektrických zařízeních.</w:t>
      </w:r>
    </w:p>
    <w:p w:rsidR="00611A16" w:rsidRPr="00611A16" w:rsidRDefault="00611A16" w:rsidP="00611A16">
      <w:pPr>
        <w:suppressAutoHyphens/>
        <w:rPr>
          <w:rFonts w:ascii="Arial Narrow" w:hAnsi="Arial Narrow"/>
          <w:sz w:val="22"/>
          <w:szCs w:val="22"/>
        </w:rPr>
      </w:pPr>
      <w:r w:rsidRPr="00611A16">
        <w:rPr>
          <w:rFonts w:ascii="Arial Narrow" w:hAnsi="Arial Narrow"/>
          <w:sz w:val="22"/>
          <w:szCs w:val="22"/>
        </w:rPr>
        <w:t>Při výstavbě je nutné z hlediska bezpečnosti práce dodržovat zejména tyto právní předpisy:</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Zák. č. 262/2006 Sb. Zákoník práce</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Zák. č. 309/2006 Sb., kterým se upravují další požadavky bezpečnosti a ochrany zdraví při práci v pracovně právních vztazích a o zajištění bezpečnosti a ochrany zdraví při činnosti nebo poskytování služeb mimo pracovně právní vztahy (zákon o zajištění dalších podmínek bezpečnosti a ochrany zdraví při práci)</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495/2001 Sb., kterým se stanoví rozsah a bližší podmínky poskytování osobních ochranných pracovních prostředků, mycích, čistících a dezinfekčních prostředků.</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361/2007 Sb., kterým se stanoví podmínky ochrany zdraví při práci</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591/2006 Sb. O bližších minimálních požadavcích na bezpečnost a ochranu zdraví při práci na staveništích</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proofErr w:type="spellStart"/>
      <w:r w:rsidRPr="00611A16">
        <w:rPr>
          <w:rFonts w:ascii="Arial Narrow" w:hAnsi="Arial Narrow"/>
          <w:sz w:val="22"/>
          <w:szCs w:val="22"/>
        </w:rPr>
        <w:lastRenderedPageBreak/>
        <w:t>Vzhl</w:t>
      </w:r>
      <w:proofErr w:type="spellEnd"/>
      <w:r w:rsidRPr="00611A16">
        <w:rPr>
          <w:rFonts w:ascii="Arial Narrow" w:hAnsi="Arial Narrow"/>
          <w:sz w:val="22"/>
          <w:szCs w:val="22"/>
        </w:rPr>
        <w:t xml:space="preserve">. č. 48/1982 Sb., kterou se stanoví základní požadavky k zajištění </w:t>
      </w:r>
      <w:proofErr w:type="spellStart"/>
      <w:r w:rsidRPr="00611A16">
        <w:rPr>
          <w:rFonts w:ascii="Arial Narrow" w:hAnsi="Arial Narrow"/>
          <w:sz w:val="22"/>
          <w:szCs w:val="22"/>
        </w:rPr>
        <w:t>bezp</w:t>
      </w:r>
      <w:proofErr w:type="spellEnd"/>
      <w:r w:rsidRPr="00611A16">
        <w:rPr>
          <w:rFonts w:ascii="Arial Narrow" w:hAnsi="Arial Narrow"/>
          <w:sz w:val="22"/>
          <w:szCs w:val="22"/>
        </w:rPr>
        <w:t>. práce</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378/2001 Sb., kterým se stanoví bližší požadavky na bezpečný provoz a používání strojů, technických zařízení, přístrojů a nářadí</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362/2005 Sb. O bližších požadavcích na bezpečnost a ochranu zdraví při práci na pracovištích s nebezpečím pádu z výšky nebo do hloubky</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 xml:space="preserve">NV č. 11/2002 Sb. O vzhledu a umístění </w:t>
      </w:r>
      <w:proofErr w:type="spellStart"/>
      <w:r w:rsidRPr="00611A16">
        <w:rPr>
          <w:rFonts w:ascii="Arial Narrow" w:hAnsi="Arial Narrow"/>
          <w:sz w:val="22"/>
          <w:szCs w:val="22"/>
        </w:rPr>
        <w:t>bezp</w:t>
      </w:r>
      <w:proofErr w:type="spellEnd"/>
      <w:r w:rsidRPr="00611A16">
        <w:rPr>
          <w:rFonts w:ascii="Arial Narrow" w:hAnsi="Arial Narrow"/>
          <w:sz w:val="22"/>
          <w:szCs w:val="22"/>
        </w:rPr>
        <w:t>. značek ve znění NV č. 405/2004 Sb.</w:t>
      </w:r>
    </w:p>
    <w:p w:rsidR="00611A16" w:rsidRPr="00611A16" w:rsidRDefault="00611A16" w:rsidP="0058047A">
      <w:pPr>
        <w:rPr>
          <w:rFonts w:ascii="Arial Narrow" w:hAnsi="Arial Narrow" w:cs="Arial"/>
          <w:b/>
          <w:bCs/>
          <w:sz w:val="22"/>
          <w:szCs w:val="22"/>
        </w:rPr>
      </w:pPr>
    </w:p>
    <w:p w:rsidR="0058047A" w:rsidRPr="00E468A9" w:rsidRDefault="0058047A" w:rsidP="00E468A9">
      <w:pPr>
        <w:pStyle w:val="Normlntz"/>
        <w:spacing w:before="0"/>
        <w:outlineLvl w:val="0"/>
        <w:rPr>
          <w:rFonts w:ascii="Arial Narrow" w:hAnsi="Arial Narrow"/>
          <w:b/>
          <w:bCs/>
          <w:u w:val="single"/>
        </w:rPr>
      </w:pPr>
      <w:r w:rsidRPr="00E468A9">
        <w:rPr>
          <w:rFonts w:ascii="Arial Narrow" w:hAnsi="Arial Narrow"/>
          <w:b/>
          <w:bCs/>
          <w:u w:val="single"/>
        </w:rPr>
        <w:t>Řídící systém (PCO)</w:t>
      </w:r>
    </w:p>
    <w:p w:rsidR="008535F3" w:rsidRDefault="00E468A9" w:rsidP="00E468A9">
      <w:pPr>
        <w:spacing w:before="120"/>
        <w:outlineLvl w:val="0"/>
        <w:rPr>
          <w:rFonts w:ascii="Arial Narrow" w:hAnsi="Arial Narrow" w:cs="Arial"/>
          <w:b/>
          <w:bCs/>
          <w:szCs w:val="24"/>
        </w:rPr>
      </w:pPr>
      <w:r w:rsidRPr="00E468A9">
        <w:rPr>
          <w:rFonts w:ascii="Arial Narrow" w:hAnsi="Arial Narrow" w:cs="Arial"/>
          <w:b/>
          <w:bCs/>
          <w:szCs w:val="24"/>
        </w:rPr>
        <w:t>Napájení:</w:t>
      </w:r>
    </w:p>
    <w:p w:rsidR="00301C96" w:rsidRDefault="00301C96" w:rsidP="00301C96">
      <w:pPr>
        <w:spacing w:before="100" w:beforeAutospacing="1"/>
        <w:rPr>
          <w:rFonts w:ascii="Arial Narrow" w:hAnsi="Arial Narrow" w:cs="Arial"/>
          <w:szCs w:val="24"/>
        </w:rPr>
      </w:pPr>
      <w:r w:rsidRPr="00301C96">
        <w:rPr>
          <w:rFonts w:ascii="Arial Narrow" w:hAnsi="Arial Narrow" w:cs="Arial"/>
          <w:szCs w:val="24"/>
        </w:rPr>
        <w:t xml:space="preserve">Systém PCO bude napájen </w:t>
      </w:r>
      <w:r>
        <w:rPr>
          <w:rFonts w:ascii="Arial Narrow" w:hAnsi="Arial Narrow" w:cs="Arial"/>
          <w:szCs w:val="24"/>
        </w:rPr>
        <w:t>a zálohován z UPS systému SK.</w:t>
      </w:r>
    </w:p>
    <w:p w:rsidR="002F4B3C" w:rsidRDefault="002F4B3C" w:rsidP="002F4B3C">
      <w:pPr>
        <w:spacing w:before="100" w:beforeAutospacing="1"/>
        <w:rPr>
          <w:rFonts w:ascii="Arial Narrow" w:hAnsi="Arial Narrow" w:cs="Arial"/>
          <w:szCs w:val="24"/>
        </w:rPr>
      </w:pPr>
      <w:r>
        <w:rPr>
          <w:rFonts w:ascii="Arial Narrow" w:hAnsi="Arial Narrow" w:cs="Arial"/>
          <w:szCs w:val="24"/>
        </w:rPr>
        <w:t xml:space="preserve">Dle závěru z TER č.5 ze dne 11.3.2015 - </w:t>
      </w:r>
      <w:r w:rsidRPr="00D042EC">
        <w:rPr>
          <w:rFonts w:ascii="Arial Narrow" w:hAnsi="Arial Narrow" w:cs="Arial"/>
          <w:szCs w:val="24"/>
        </w:rPr>
        <w:t>Bezpečnostní systém vč. kamer bude navržen tak, aby byl zálohován na dobu min. 15 minut. Osvětlení zakázaného pásma bude zálohováno stávajícím náhradním zdrojem- dieselagregátem.</w:t>
      </w:r>
    </w:p>
    <w:p w:rsidR="00F644FA" w:rsidRDefault="00F644FA" w:rsidP="00F644FA">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F644FA" w:rsidRDefault="00F644FA" w:rsidP="00F644FA">
      <w:pPr>
        <w:spacing w:before="100" w:beforeAutospacing="1"/>
        <w:rPr>
          <w:rFonts w:ascii="Arial Narrow" w:hAnsi="Arial Narrow" w:cs="Arial"/>
          <w:szCs w:val="24"/>
        </w:rPr>
      </w:pPr>
      <w:r w:rsidRPr="00301C96">
        <w:rPr>
          <w:rFonts w:ascii="Arial Narrow" w:hAnsi="Arial Narrow" w:cs="Arial"/>
          <w:szCs w:val="24"/>
        </w:rPr>
        <w:t xml:space="preserve">Systém PCO </w:t>
      </w:r>
      <w:r w:rsidR="007669C9">
        <w:rPr>
          <w:rFonts w:ascii="Arial Narrow" w:hAnsi="Arial Narrow" w:cs="Arial"/>
          <w:szCs w:val="24"/>
        </w:rPr>
        <w:t>využívá rozvody</w:t>
      </w:r>
      <w:r>
        <w:rPr>
          <w:rFonts w:ascii="Arial Narrow" w:hAnsi="Arial Narrow" w:cs="Arial"/>
          <w:szCs w:val="24"/>
        </w:rPr>
        <w:t xml:space="preserve"> systému SK.</w:t>
      </w:r>
    </w:p>
    <w:p w:rsidR="007669C9" w:rsidRDefault="007669C9" w:rsidP="00F644FA">
      <w:pPr>
        <w:spacing w:before="100" w:beforeAutospacing="1"/>
        <w:rPr>
          <w:rFonts w:ascii="Arial Narrow" w:hAnsi="Arial Narrow" w:cs="Arial"/>
          <w:szCs w:val="24"/>
        </w:rPr>
      </w:pPr>
    </w:p>
    <w:p w:rsidR="0058047A" w:rsidRPr="00301C96" w:rsidRDefault="0058047A" w:rsidP="00301C96">
      <w:pPr>
        <w:pStyle w:val="Normlntz"/>
        <w:spacing w:before="0"/>
        <w:outlineLvl w:val="0"/>
        <w:rPr>
          <w:rFonts w:ascii="Arial Narrow" w:hAnsi="Arial Narrow"/>
          <w:b/>
          <w:bCs/>
          <w:u w:val="single"/>
        </w:rPr>
      </w:pPr>
      <w:r w:rsidRPr="00301C96">
        <w:rPr>
          <w:rFonts w:ascii="Arial Narrow" w:hAnsi="Arial Narrow"/>
          <w:b/>
          <w:bCs/>
          <w:u w:val="single"/>
        </w:rPr>
        <w:t>Strukturovaná kabeláž (SK)</w:t>
      </w:r>
    </w:p>
    <w:p w:rsidR="00301C96" w:rsidRDefault="00301C96" w:rsidP="00301C96">
      <w:pPr>
        <w:spacing w:before="100" w:beforeAutospacing="1"/>
        <w:rPr>
          <w:rFonts w:ascii="Arial Narrow" w:hAnsi="Arial Narrow" w:cs="Arial"/>
          <w:szCs w:val="24"/>
        </w:rPr>
      </w:pPr>
      <w:r w:rsidRPr="00E468A9">
        <w:rPr>
          <w:rFonts w:ascii="Arial Narrow" w:hAnsi="Arial Narrow" w:cs="Arial"/>
          <w:b/>
          <w:bCs/>
          <w:szCs w:val="24"/>
        </w:rPr>
        <w:t>Napájení:</w:t>
      </w:r>
    </w:p>
    <w:p w:rsidR="009E7D4D" w:rsidRDefault="009E7D4D" w:rsidP="00301C96">
      <w:pPr>
        <w:spacing w:before="100" w:beforeAutospacing="1"/>
        <w:rPr>
          <w:rFonts w:ascii="Arial Narrow" w:hAnsi="Arial Narrow" w:cs="Arial"/>
          <w:szCs w:val="24"/>
        </w:rPr>
      </w:pPr>
      <w:r w:rsidRPr="00301C96">
        <w:rPr>
          <w:rFonts w:ascii="Arial Narrow" w:hAnsi="Arial Narrow" w:cs="Arial"/>
          <w:szCs w:val="24"/>
        </w:rPr>
        <w:t xml:space="preserve">Systém </w:t>
      </w:r>
      <w:r>
        <w:rPr>
          <w:rFonts w:ascii="Arial Narrow" w:hAnsi="Arial Narrow" w:cs="Arial"/>
          <w:szCs w:val="24"/>
        </w:rPr>
        <w:t xml:space="preserve">SK </w:t>
      </w:r>
      <w:r w:rsidRPr="00301C96">
        <w:rPr>
          <w:rFonts w:ascii="Arial Narrow" w:hAnsi="Arial Narrow" w:cs="Arial"/>
          <w:szCs w:val="24"/>
        </w:rPr>
        <w:t xml:space="preserve"> bude napájen </w:t>
      </w:r>
      <w:r>
        <w:rPr>
          <w:rFonts w:ascii="Arial Narrow" w:hAnsi="Arial Narrow" w:cs="Arial"/>
          <w:szCs w:val="24"/>
        </w:rPr>
        <w:t>a zálohován z UP</w:t>
      </w:r>
      <w:r w:rsidR="00301C96">
        <w:rPr>
          <w:rFonts w:ascii="Arial Narrow" w:hAnsi="Arial Narrow" w:cs="Arial"/>
          <w:szCs w:val="24"/>
        </w:rPr>
        <w:t>S</w:t>
      </w:r>
      <w:r>
        <w:rPr>
          <w:rFonts w:ascii="Arial Narrow" w:hAnsi="Arial Narrow" w:cs="Arial"/>
          <w:szCs w:val="24"/>
        </w:rPr>
        <w:t xml:space="preserve"> 8000VA, doplněné jedním bateriovým modulem, umístěné v RD B07.x v B.7 111. Požadovaná doba zálohy systémů je 15min - překlenutí doby od výpadku po start centrálního DA areálu věznice </w:t>
      </w:r>
      <w:proofErr w:type="spellStart"/>
      <w:r>
        <w:rPr>
          <w:rFonts w:ascii="Arial Narrow" w:hAnsi="Arial Narrow" w:cs="Arial"/>
          <w:szCs w:val="24"/>
        </w:rPr>
        <w:t>Kuřim</w:t>
      </w:r>
      <w:proofErr w:type="spellEnd"/>
      <w:r>
        <w:rPr>
          <w:rFonts w:ascii="Arial Narrow" w:hAnsi="Arial Narrow" w:cs="Arial"/>
          <w:szCs w:val="24"/>
        </w:rPr>
        <w:t xml:space="preserve">. </w:t>
      </w:r>
    </w:p>
    <w:p w:rsidR="00301C96" w:rsidRDefault="009E7D4D" w:rsidP="00301C96">
      <w:pPr>
        <w:spacing w:before="100" w:beforeAutospacing="1"/>
        <w:rPr>
          <w:rFonts w:ascii="Arial Narrow" w:hAnsi="Arial Narrow" w:cs="Arial"/>
          <w:szCs w:val="24"/>
        </w:rPr>
      </w:pPr>
      <w:r>
        <w:rPr>
          <w:rFonts w:ascii="Arial Narrow" w:hAnsi="Arial Narrow" w:cs="Arial"/>
          <w:szCs w:val="24"/>
        </w:rPr>
        <w:t>S</w:t>
      </w:r>
      <w:r w:rsidR="00301C96">
        <w:rPr>
          <w:rFonts w:ascii="Arial Narrow" w:hAnsi="Arial Narrow" w:cs="Arial"/>
          <w:szCs w:val="24"/>
        </w:rPr>
        <w:t xml:space="preserve">ystém SK bude napájen z </w:t>
      </w:r>
      <w:r w:rsidR="00DD64CD">
        <w:rPr>
          <w:rFonts w:ascii="Arial Narrow" w:hAnsi="Arial Narrow" w:cs="Arial"/>
          <w:szCs w:val="24"/>
        </w:rPr>
        <w:t>hlavního</w:t>
      </w:r>
      <w:r w:rsidR="00301C96">
        <w:rPr>
          <w:rFonts w:ascii="Arial Narrow" w:hAnsi="Arial Narrow" w:cs="Arial"/>
          <w:szCs w:val="24"/>
        </w:rPr>
        <w:t xml:space="preserve"> rozvaděče B.7 </w:t>
      </w:r>
      <w:r w:rsidR="00DD64CD">
        <w:rPr>
          <w:rFonts w:ascii="Arial Narrow" w:hAnsi="Arial Narrow" w:cs="Arial"/>
          <w:szCs w:val="24"/>
        </w:rPr>
        <w:t>v 1.pp</w:t>
      </w:r>
      <w:r w:rsidR="00301C96">
        <w:rPr>
          <w:rFonts w:ascii="Arial Narrow" w:hAnsi="Arial Narrow" w:cs="Arial"/>
          <w:szCs w:val="24"/>
        </w:rPr>
        <w:t>. Bude provedena nová síťová přípojka, do rozvaděče doplněn  jistič 3x</w:t>
      </w:r>
      <w:r w:rsidR="00DD64CD">
        <w:rPr>
          <w:rFonts w:ascii="Arial Narrow" w:hAnsi="Arial Narrow" w:cs="Arial"/>
          <w:szCs w:val="24"/>
        </w:rPr>
        <w:t>25</w:t>
      </w:r>
      <w:r w:rsidR="00301C96">
        <w:rPr>
          <w:rFonts w:ascii="Arial Narrow" w:hAnsi="Arial Narrow" w:cs="Arial"/>
          <w:szCs w:val="24"/>
        </w:rPr>
        <w:t xml:space="preserve">A </w:t>
      </w:r>
      <w:proofErr w:type="spellStart"/>
      <w:r w:rsidR="00301C96">
        <w:rPr>
          <w:rFonts w:ascii="Arial Narrow" w:hAnsi="Arial Narrow" w:cs="Arial"/>
          <w:szCs w:val="24"/>
        </w:rPr>
        <w:t>char.C</w:t>
      </w:r>
      <w:proofErr w:type="spellEnd"/>
      <w:r w:rsidR="00DD64CD">
        <w:rPr>
          <w:rFonts w:ascii="Arial Narrow" w:hAnsi="Arial Narrow" w:cs="Arial"/>
          <w:szCs w:val="24"/>
        </w:rPr>
        <w:t>, kabelem CYKY 5Cx6</w:t>
      </w:r>
      <w:r w:rsidR="00D22A4D">
        <w:rPr>
          <w:rFonts w:ascii="Arial Narrow" w:hAnsi="Arial Narrow" w:cs="Arial"/>
          <w:szCs w:val="24"/>
        </w:rPr>
        <w:t xml:space="preserve"> v PVC žlabu na omítce</w:t>
      </w:r>
      <w:r w:rsidR="00301C96">
        <w:rPr>
          <w:rFonts w:ascii="Arial Narrow" w:hAnsi="Arial Narrow" w:cs="Arial"/>
          <w:szCs w:val="24"/>
        </w:rPr>
        <w:t>.</w:t>
      </w:r>
      <w:r w:rsidR="00D22A4D" w:rsidRPr="00D22A4D">
        <w:rPr>
          <w:rFonts w:ascii="Arial Narrow" w:hAnsi="Arial Narrow" w:cs="Arial"/>
          <w:szCs w:val="24"/>
        </w:rPr>
        <w:t xml:space="preserve"> Předpokládaný příkon - cca  6</w:t>
      </w:r>
      <w:r w:rsidR="00D22A4D">
        <w:rPr>
          <w:rFonts w:ascii="Arial Narrow" w:hAnsi="Arial Narrow" w:cs="Arial"/>
          <w:szCs w:val="24"/>
        </w:rPr>
        <w:t>k</w:t>
      </w:r>
      <w:r w:rsidR="00D22A4D" w:rsidRPr="00D22A4D">
        <w:rPr>
          <w:rFonts w:ascii="Arial Narrow" w:hAnsi="Arial Narrow" w:cs="Arial"/>
          <w:szCs w:val="24"/>
        </w:rPr>
        <w:t>W.</w:t>
      </w:r>
    </w:p>
    <w:p w:rsidR="00D22A4D" w:rsidRDefault="00301C96" w:rsidP="00D22A4D">
      <w:pPr>
        <w:spacing w:before="100" w:beforeAutospacing="1"/>
        <w:rPr>
          <w:rFonts w:ascii="Arial Narrow" w:hAnsi="Arial Narrow" w:cs="Arial"/>
          <w:szCs w:val="24"/>
        </w:rPr>
      </w:pPr>
      <w:r>
        <w:rPr>
          <w:rFonts w:ascii="Arial Narrow" w:hAnsi="Arial Narrow" w:cs="Arial"/>
          <w:szCs w:val="24"/>
        </w:rPr>
        <w:t>Pro nově budované zásuvkové obvody bude provedena nová síťová přípojka</w:t>
      </w:r>
      <w:r w:rsidRPr="00301C96">
        <w:rPr>
          <w:rFonts w:ascii="Arial Narrow" w:hAnsi="Arial Narrow" w:cs="Arial"/>
          <w:szCs w:val="24"/>
        </w:rPr>
        <w:t xml:space="preserve"> </w:t>
      </w:r>
      <w:r>
        <w:rPr>
          <w:rFonts w:ascii="Arial Narrow" w:hAnsi="Arial Narrow" w:cs="Arial"/>
          <w:szCs w:val="24"/>
        </w:rPr>
        <w:t xml:space="preserve">ze stávajícího rozvaděče RE1.1 na chodbě B.7 145. Do rozvaděče bude doplněn  jistič 1x16A </w:t>
      </w:r>
      <w:proofErr w:type="spellStart"/>
      <w:r>
        <w:rPr>
          <w:rFonts w:ascii="Arial Narrow" w:hAnsi="Arial Narrow" w:cs="Arial"/>
          <w:szCs w:val="24"/>
        </w:rPr>
        <w:t>char.B</w:t>
      </w:r>
      <w:proofErr w:type="spellEnd"/>
      <w:r w:rsidR="00DD64CD">
        <w:rPr>
          <w:rFonts w:ascii="Arial Narrow" w:hAnsi="Arial Narrow" w:cs="Arial"/>
          <w:szCs w:val="24"/>
        </w:rPr>
        <w:t>, kabelem CYKY 3Cx2,5</w:t>
      </w:r>
      <w:r w:rsidR="00D22A4D">
        <w:rPr>
          <w:rFonts w:ascii="Arial Narrow" w:hAnsi="Arial Narrow" w:cs="Arial"/>
          <w:szCs w:val="24"/>
        </w:rPr>
        <w:t xml:space="preserve"> v PVC žlabu na omítce.</w:t>
      </w:r>
    </w:p>
    <w:p w:rsidR="00D042EC" w:rsidRDefault="00D042EC" w:rsidP="00D22A4D">
      <w:pPr>
        <w:spacing w:before="100" w:beforeAutospacing="1"/>
        <w:rPr>
          <w:rFonts w:ascii="Arial Narrow" w:hAnsi="Arial Narrow" w:cs="Arial"/>
          <w:szCs w:val="24"/>
        </w:rPr>
      </w:pPr>
      <w:r w:rsidRPr="003E7A6E">
        <w:rPr>
          <w:rFonts w:ascii="Arial Narrow" w:hAnsi="Arial Narrow" w:cs="Arial"/>
          <w:szCs w:val="24"/>
        </w:rPr>
        <w:t>Dle závěru z TER č.5 ze dne 11.3.2015 - Bezpečnostní systém vč. kamer bude navržen tak, aby byl zálohován na dobu min. 15 minut. Osvětlení zakázaného pásma bude zálohováno stávajícím náhradním zdrojem- dieselagregátem.</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693EC0" w:rsidRDefault="00693EC0" w:rsidP="0058047A">
      <w:pPr>
        <w:spacing w:before="100" w:beforeAutospacing="1"/>
        <w:rPr>
          <w:rFonts w:ascii="Arial Narrow" w:hAnsi="Arial Narrow" w:cs="Arial"/>
          <w:szCs w:val="24"/>
        </w:rPr>
      </w:pPr>
      <w:r w:rsidRPr="00693EC0">
        <w:rPr>
          <w:rFonts w:ascii="Arial Narrow" w:hAnsi="Arial Narrow" w:cs="Arial"/>
          <w:szCs w:val="24"/>
        </w:rPr>
        <w:t>Strukturovaná kabeláž v objektu vč. aktivních prvků bude realizována v Cat.</w:t>
      </w:r>
      <w:r>
        <w:rPr>
          <w:rFonts w:ascii="Arial Narrow" w:hAnsi="Arial Narrow" w:cs="Arial"/>
          <w:szCs w:val="24"/>
        </w:rPr>
        <w:t>6A</w:t>
      </w:r>
      <w:r w:rsidRPr="00693EC0">
        <w:rPr>
          <w:rFonts w:ascii="Arial Narrow" w:hAnsi="Arial Narrow" w:cs="Arial"/>
          <w:szCs w:val="24"/>
        </w:rPr>
        <w:t xml:space="preserve"> U/UTP, struktura viz. Blokové schéma</w:t>
      </w:r>
      <w:r>
        <w:rPr>
          <w:rFonts w:ascii="Arial Narrow" w:hAnsi="Arial Narrow" w:cs="Arial"/>
          <w:szCs w:val="24"/>
        </w:rPr>
        <w:t xml:space="preserve"> SLP. </w:t>
      </w:r>
    </w:p>
    <w:p w:rsidR="0058047A" w:rsidRDefault="00693EC0" w:rsidP="0058047A">
      <w:pPr>
        <w:spacing w:before="100" w:beforeAutospacing="1"/>
        <w:rPr>
          <w:rFonts w:ascii="Arial Narrow" w:hAnsi="Arial Narrow" w:cs="Arial"/>
          <w:szCs w:val="24"/>
        </w:rPr>
      </w:pPr>
      <w:r>
        <w:rPr>
          <w:rFonts w:ascii="Arial Narrow" w:hAnsi="Arial Narrow" w:cs="Arial"/>
          <w:szCs w:val="24"/>
        </w:rPr>
        <w:t>Kabelové trasy v budově č.7 budou vedeny v PVC žlabech na omítce, částečně v 1.pp po stávajících kabelových lávkách v PVC trubkách.</w:t>
      </w:r>
    </w:p>
    <w:p w:rsidR="004C0B2B" w:rsidRDefault="004C0B2B" w:rsidP="0058047A">
      <w:pPr>
        <w:spacing w:before="100" w:beforeAutospacing="1"/>
        <w:rPr>
          <w:rFonts w:ascii="Arial Narrow" w:hAnsi="Arial Narrow" w:cs="Arial"/>
          <w:szCs w:val="24"/>
        </w:rPr>
      </w:pPr>
    </w:p>
    <w:p w:rsidR="004C0B2B" w:rsidRDefault="004C0B2B" w:rsidP="004C0B2B">
      <w:r>
        <w:rPr>
          <w:b/>
          <w:bCs/>
          <w:i/>
        </w:rPr>
        <w:t>Pozn.:</w:t>
      </w:r>
      <w:r>
        <w:rPr>
          <w:i/>
        </w:rPr>
        <w:t xml:space="preserve"> Je nutné dodržet vzdálenost pro přiblížení slaboproudých a silnoproudých rozvodů při souběhu, křížení vedení je povoleno (viz. ČSN EN 50 174-2).</w:t>
      </w:r>
    </w:p>
    <w:p w:rsidR="00693EC0" w:rsidRDefault="00693EC0" w:rsidP="0058047A">
      <w:pPr>
        <w:spacing w:before="100" w:beforeAutospacing="1"/>
        <w:rPr>
          <w:rFonts w:ascii="Arial Narrow" w:hAnsi="Arial Narrow"/>
          <w:szCs w:val="22"/>
        </w:rPr>
      </w:pPr>
    </w:p>
    <w:p w:rsidR="0058047A" w:rsidRPr="00301C96" w:rsidRDefault="0058047A" w:rsidP="00301C96">
      <w:pPr>
        <w:pStyle w:val="Normlntz"/>
        <w:spacing w:before="0"/>
        <w:outlineLvl w:val="0"/>
        <w:rPr>
          <w:rFonts w:ascii="Arial Narrow" w:hAnsi="Arial Narrow"/>
          <w:b/>
          <w:bCs/>
          <w:u w:val="single"/>
        </w:rPr>
      </w:pPr>
      <w:r w:rsidRPr="00301C96">
        <w:rPr>
          <w:rFonts w:ascii="Arial Narrow" w:hAnsi="Arial Narrow"/>
          <w:b/>
          <w:bCs/>
          <w:u w:val="single"/>
        </w:rPr>
        <w:t>Uzavřený televizní okruh (CCTV)</w:t>
      </w:r>
    </w:p>
    <w:p w:rsidR="00301C96" w:rsidRDefault="00301C96" w:rsidP="00301C96">
      <w:pPr>
        <w:spacing w:before="120"/>
        <w:outlineLvl w:val="0"/>
        <w:rPr>
          <w:rFonts w:ascii="Arial Narrow" w:hAnsi="Arial Narrow" w:cs="Arial"/>
          <w:b/>
          <w:bCs/>
          <w:szCs w:val="24"/>
        </w:rPr>
      </w:pPr>
      <w:r w:rsidRPr="00E468A9">
        <w:rPr>
          <w:rFonts w:ascii="Arial Narrow" w:hAnsi="Arial Narrow" w:cs="Arial"/>
          <w:b/>
          <w:bCs/>
          <w:szCs w:val="24"/>
        </w:rPr>
        <w:t>Napájení:</w:t>
      </w:r>
    </w:p>
    <w:p w:rsidR="00301C96" w:rsidRDefault="00301C96" w:rsidP="00301C96">
      <w:pPr>
        <w:spacing w:before="100" w:beforeAutospacing="1"/>
        <w:rPr>
          <w:rFonts w:ascii="Arial Narrow" w:hAnsi="Arial Narrow" w:cs="Arial"/>
          <w:szCs w:val="24"/>
        </w:rPr>
      </w:pPr>
      <w:r w:rsidRPr="00301C96">
        <w:rPr>
          <w:rFonts w:ascii="Arial Narrow" w:hAnsi="Arial Narrow" w:cs="Arial"/>
          <w:szCs w:val="24"/>
        </w:rPr>
        <w:t xml:space="preserve">Systém </w:t>
      </w:r>
      <w:r>
        <w:rPr>
          <w:rFonts w:ascii="Arial Narrow" w:hAnsi="Arial Narrow" w:cs="Arial"/>
          <w:szCs w:val="24"/>
        </w:rPr>
        <w:t>CCTV</w:t>
      </w:r>
      <w:r w:rsidRPr="00301C96">
        <w:rPr>
          <w:rFonts w:ascii="Arial Narrow" w:hAnsi="Arial Narrow" w:cs="Arial"/>
          <w:szCs w:val="24"/>
        </w:rPr>
        <w:t xml:space="preserve"> bude napájen </w:t>
      </w:r>
      <w:r>
        <w:rPr>
          <w:rFonts w:ascii="Arial Narrow" w:hAnsi="Arial Narrow" w:cs="Arial"/>
          <w:szCs w:val="24"/>
        </w:rPr>
        <w:t>a zálohován z UPS systému SK.</w:t>
      </w:r>
    </w:p>
    <w:p w:rsidR="002F4B3C" w:rsidRDefault="002F4B3C" w:rsidP="002F4B3C">
      <w:pPr>
        <w:spacing w:before="100" w:beforeAutospacing="1"/>
        <w:rPr>
          <w:rFonts w:ascii="Arial Narrow" w:hAnsi="Arial Narrow" w:cs="Arial"/>
          <w:szCs w:val="24"/>
        </w:rPr>
      </w:pPr>
      <w:r w:rsidRPr="003E7A6E">
        <w:rPr>
          <w:rFonts w:ascii="Arial Narrow" w:hAnsi="Arial Narrow" w:cs="Arial"/>
          <w:szCs w:val="24"/>
        </w:rPr>
        <w:t>Dle závěru z TER č.5 ze dne 11.3.2015 - Bezpečnostní systém vč. kamer bude navržen tak, aby byl zálohován na dobu min. 15 minut. Osvětlení zakázaného pásma bude zálohováno stávajícím náhradním zdrojem- dieselagregátem.</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7669C9" w:rsidRDefault="007669C9" w:rsidP="007669C9">
      <w:pPr>
        <w:spacing w:before="100" w:beforeAutospacing="1"/>
        <w:rPr>
          <w:rFonts w:ascii="Arial Narrow" w:hAnsi="Arial Narrow" w:cs="Arial"/>
          <w:szCs w:val="24"/>
        </w:rPr>
      </w:pPr>
      <w:r w:rsidRPr="00301C96">
        <w:rPr>
          <w:rFonts w:ascii="Arial Narrow" w:hAnsi="Arial Narrow" w:cs="Arial"/>
          <w:szCs w:val="24"/>
        </w:rPr>
        <w:t xml:space="preserve">Systém </w:t>
      </w:r>
      <w:r>
        <w:rPr>
          <w:rFonts w:ascii="Arial Narrow" w:hAnsi="Arial Narrow" w:cs="Arial"/>
          <w:szCs w:val="24"/>
        </w:rPr>
        <w:t>CCTV</w:t>
      </w:r>
      <w:r w:rsidRPr="00301C96">
        <w:rPr>
          <w:rFonts w:ascii="Arial Narrow" w:hAnsi="Arial Narrow" w:cs="Arial"/>
          <w:szCs w:val="24"/>
        </w:rPr>
        <w:t xml:space="preserve"> </w:t>
      </w:r>
      <w:r>
        <w:rPr>
          <w:rFonts w:ascii="Arial Narrow" w:hAnsi="Arial Narrow" w:cs="Arial"/>
          <w:szCs w:val="24"/>
        </w:rPr>
        <w:t>využívá pro klientské PC stanice rozvody systému SK.</w:t>
      </w:r>
    </w:p>
    <w:p w:rsidR="002147B0" w:rsidRDefault="002147B0" w:rsidP="002147B0">
      <w:pPr>
        <w:spacing w:before="100" w:beforeAutospacing="1"/>
        <w:rPr>
          <w:rFonts w:ascii="Arial Narrow" w:hAnsi="Arial Narrow" w:cs="Arial"/>
          <w:szCs w:val="24"/>
        </w:rPr>
      </w:pPr>
      <w:r>
        <w:rPr>
          <w:rFonts w:ascii="Arial Narrow" w:hAnsi="Arial Narrow" w:cs="Arial"/>
          <w:szCs w:val="24"/>
        </w:rPr>
        <w:t>Kabelové trasy v budově č.7 budou vedeny v PVC žlabech na omítce, částečně v 1.pp po stávajících kabelových lávkách v PVC trubkách.</w:t>
      </w:r>
    </w:p>
    <w:p w:rsidR="002147B0" w:rsidRPr="00693EC0" w:rsidRDefault="002147B0" w:rsidP="002147B0">
      <w:pPr>
        <w:spacing w:before="100" w:beforeAutospacing="1"/>
        <w:rPr>
          <w:rFonts w:ascii="Arial Narrow" w:hAnsi="Arial Narrow" w:cs="Arial"/>
          <w:szCs w:val="24"/>
        </w:rPr>
      </w:pPr>
      <w:r>
        <w:rPr>
          <w:rFonts w:ascii="Arial Narrow" w:hAnsi="Arial Narrow" w:cs="Arial"/>
          <w:szCs w:val="24"/>
        </w:rPr>
        <w:t>Kabelové trasy v budově č.9 budou vedeny v PVC žlabech na omítce.</w:t>
      </w:r>
    </w:p>
    <w:p w:rsidR="004C0B2B" w:rsidRDefault="004C0B2B" w:rsidP="004C0B2B">
      <w:pPr>
        <w:spacing w:before="100" w:beforeAutospacing="1"/>
        <w:rPr>
          <w:rFonts w:ascii="Arial Narrow" w:hAnsi="Arial Narrow" w:cs="Arial"/>
          <w:szCs w:val="24"/>
        </w:rPr>
      </w:pPr>
      <w:r>
        <w:rPr>
          <w:rFonts w:ascii="Arial Narrow" w:hAnsi="Arial Narrow" w:cs="Arial"/>
          <w:szCs w:val="24"/>
        </w:rPr>
        <w:t xml:space="preserve">Páteřní rozvody systému CCTV budou řešeny optickými kabely, které propojí RD B07.x v B.7 111 s jednotlivými kamerovými rozvaděči </w:t>
      </w:r>
      <w:proofErr w:type="spellStart"/>
      <w:r>
        <w:rPr>
          <w:rFonts w:ascii="Arial Narrow" w:hAnsi="Arial Narrow" w:cs="Arial"/>
          <w:szCs w:val="24"/>
        </w:rPr>
        <w:t>RK.xxx</w:t>
      </w:r>
      <w:proofErr w:type="spellEnd"/>
      <w:r>
        <w:rPr>
          <w:rFonts w:ascii="Arial Narrow" w:hAnsi="Arial Narrow" w:cs="Arial"/>
          <w:szCs w:val="24"/>
        </w:rPr>
        <w:t xml:space="preserve">. Rozvod bude řešen jako </w:t>
      </w:r>
      <w:r w:rsidR="002147B0">
        <w:rPr>
          <w:rFonts w:ascii="Arial Narrow" w:hAnsi="Arial Narrow" w:cs="Arial"/>
          <w:szCs w:val="24"/>
        </w:rPr>
        <w:t>5</w:t>
      </w:r>
      <w:r>
        <w:rPr>
          <w:rFonts w:ascii="Arial Narrow" w:hAnsi="Arial Narrow" w:cs="Arial"/>
          <w:szCs w:val="24"/>
        </w:rPr>
        <w:t xml:space="preserve"> samostatn</w:t>
      </w:r>
      <w:r w:rsidR="002147B0">
        <w:rPr>
          <w:rFonts w:ascii="Arial Narrow" w:hAnsi="Arial Narrow" w:cs="Arial"/>
          <w:szCs w:val="24"/>
        </w:rPr>
        <w:t>ých</w:t>
      </w:r>
      <w:r>
        <w:rPr>
          <w:rFonts w:ascii="Arial Narrow" w:hAnsi="Arial Narrow" w:cs="Arial"/>
          <w:szCs w:val="24"/>
        </w:rPr>
        <w:t xml:space="preserve"> tras </w:t>
      </w:r>
      <w:proofErr w:type="spellStart"/>
      <w:r>
        <w:rPr>
          <w:rFonts w:ascii="Arial Narrow" w:hAnsi="Arial Narrow" w:cs="Arial"/>
          <w:szCs w:val="24"/>
        </w:rPr>
        <w:t>opt</w:t>
      </w:r>
      <w:proofErr w:type="spellEnd"/>
      <w:r>
        <w:rPr>
          <w:rFonts w:ascii="Arial Narrow" w:hAnsi="Arial Narrow" w:cs="Arial"/>
          <w:szCs w:val="24"/>
        </w:rPr>
        <w:t xml:space="preserve">. kabely 12vl. MM. </w:t>
      </w:r>
    </w:p>
    <w:p w:rsidR="004C0B2B" w:rsidRDefault="004C0B2B" w:rsidP="00A701AB">
      <w:pPr>
        <w:pStyle w:val="Odstavecseseznamem"/>
        <w:numPr>
          <w:ilvl w:val="0"/>
          <w:numId w:val="12"/>
        </w:numPr>
        <w:spacing w:before="100" w:beforeAutospacing="1"/>
        <w:rPr>
          <w:rFonts w:ascii="Arial Narrow" w:hAnsi="Arial Narrow" w:cs="Arial"/>
          <w:szCs w:val="24"/>
        </w:rPr>
      </w:pPr>
      <w:r w:rsidRPr="004C0B2B">
        <w:rPr>
          <w:rFonts w:ascii="Arial Narrow" w:hAnsi="Arial Narrow" w:cs="Arial"/>
          <w:szCs w:val="24"/>
        </w:rPr>
        <w:t>Trasa 1: RD B07.x v B.7 111 - RK.005 - RK.004 - RK.003 - RK.002 - RK.001</w:t>
      </w:r>
    </w:p>
    <w:p w:rsidR="004C0B2B" w:rsidRDefault="004C0B2B" w:rsidP="00A701AB">
      <w:pPr>
        <w:pStyle w:val="Odstavecseseznamem"/>
        <w:numPr>
          <w:ilvl w:val="0"/>
          <w:numId w:val="12"/>
        </w:numPr>
        <w:spacing w:before="100" w:beforeAutospacing="1"/>
        <w:rPr>
          <w:rFonts w:ascii="Arial Narrow" w:hAnsi="Arial Narrow" w:cs="Arial"/>
          <w:szCs w:val="24"/>
        </w:rPr>
      </w:pPr>
      <w:r w:rsidRPr="004C0B2B">
        <w:rPr>
          <w:rFonts w:ascii="Arial Narrow" w:hAnsi="Arial Narrow" w:cs="Arial"/>
          <w:szCs w:val="24"/>
        </w:rPr>
        <w:t xml:space="preserve">Trasa </w:t>
      </w:r>
      <w:r>
        <w:rPr>
          <w:rFonts w:ascii="Arial Narrow" w:hAnsi="Arial Narrow" w:cs="Arial"/>
          <w:szCs w:val="24"/>
        </w:rPr>
        <w:t>2</w:t>
      </w:r>
      <w:r w:rsidRPr="004C0B2B">
        <w:rPr>
          <w:rFonts w:ascii="Arial Narrow" w:hAnsi="Arial Narrow" w:cs="Arial"/>
          <w:szCs w:val="24"/>
        </w:rPr>
        <w:t>: RD B07.x v B.7 111 - RK.0</w:t>
      </w:r>
      <w:r>
        <w:rPr>
          <w:rFonts w:ascii="Arial Narrow" w:hAnsi="Arial Narrow" w:cs="Arial"/>
          <w:szCs w:val="24"/>
        </w:rPr>
        <w:t>11</w:t>
      </w:r>
      <w:r w:rsidRPr="004C0B2B">
        <w:rPr>
          <w:rFonts w:ascii="Arial Narrow" w:hAnsi="Arial Narrow" w:cs="Arial"/>
          <w:szCs w:val="24"/>
        </w:rPr>
        <w:t xml:space="preserve"> - RK.0</w:t>
      </w:r>
      <w:r>
        <w:rPr>
          <w:rFonts w:ascii="Arial Narrow" w:hAnsi="Arial Narrow" w:cs="Arial"/>
          <w:szCs w:val="24"/>
        </w:rPr>
        <w:t>10</w:t>
      </w:r>
      <w:r w:rsidRPr="004C0B2B">
        <w:rPr>
          <w:rFonts w:ascii="Arial Narrow" w:hAnsi="Arial Narrow" w:cs="Arial"/>
          <w:szCs w:val="24"/>
        </w:rPr>
        <w:t xml:space="preserve"> - RK.00</w:t>
      </w:r>
      <w:r>
        <w:rPr>
          <w:rFonts w:ascii="Arial Narrow" w:hAnsi="Arial Narrow" w:cs="Arial"/>
          <w:szCs w:val="24"/>
        </w:rPr>
        <w:t>9</w:t>
      </w:r>
      <w:r w:rsidRPr="004C0B2B">
        <w:rPr>
          <w:rFonts w:ascii="Arial Narrow" w:hAnsi="Arial Narrow" w:cs="Arial"/>
          <w:szCs w:val="24"/>
        </w:rPr>
        <w:t xml:space="preserve"> - RK.00</w:t>
      </w:r>
      <w:r>
        <w:rPr>
          <w:rFonts w:ascii="Arial Narrow" w:hAnsi="Arial Narrow" w:cs="Arial"/>
          <w:szCs w:val="24"/>
        </w:rPr>
        <w:t>8</w:t>
      </w:r>
      <w:r w:rsidRPr="004C0B2B">
        <w:rPr>
          <w:rFonts w:ascii="Arial Narrow" w:hAnsi="Arial Narrow" w:cs="Arial"/>
          <w:szCs w:val="24"/>
        </w:rPr>
        <w:t xml:space="preserve"> - RK.00</w:t>
      </w:r>
      <w:r>
        <w:rPr>
          <w:rFonts w:ascii="Arial Narrow" w:hAnsi="Arial Narrow" w:cs="Arial"/>
          <w:szCs w:val="24"/>
        </w:rPr>
        <w:t xml:space="preserve">7 </w:t>
      </w:r>
      <w:r w:rsidRPr="004C0B2B">
        <w:rPr>
          <w:rFonts w:ascii="Arial Narrow" w:hAnsi="Arial Narrow" w:cs="Arial"/>
          <w:szCs w:val="24"/>
        </w:rPr>
        <w:t>- RK.00</w:t>
      </w:r>
      <w:r>
        <w:rPr>
          <w:rFonts w:ascii="Arial Narrow" w:hAnsi="Arial Narrow" w:cs="Arial"/>
          <w:szCs w:val="24"/>
        </w:rPr>
        <w:t>6</w:t>
      </w:r>
    </w:p>
    <w:p w:rsidR="004C0B2B" w:rsidRDefault="004C0B2B" w:rsidP="00A701AB">
      <w:pPr>
        <w:pStyle w:val="Odstavecseseznamem"/>
        <w:numPr>
          <w:ilvl w:val="0"/>
          <w:numId w:val="12"/>
        </w:numPr>
        <w:spacing w:before="100" w:beforeAutospacing="1"/>
        <w:rPr>
          <w:rFonts w:ascii="Arial Narrow" w:hAnsi="Arial Narrow" w:cs="Arial"/>
          <w:szCs w:val="24"/>
        </w:rPr>
      </w:pPr>
      <w:r w:rsidRPr="004C0B2B">
        <w:rPr>
          <w:rFonts w:ascii="Arial Narrow" w:hAnsi="Arial Narrow" w:cs="Arial"/>
          <w:szCs w:val="24"/>
        </w:rPr>
        <w:t xml:space="preserve">Trasa </w:t>
      </w:r>
      <w:r>
        <w:rPr>
          <w:rFonts w:ascii="Arial Narrow" w:hAnsi="Arial Narrow" w:cs="Arial"/>
          <w:szCs w:val="24"/>
        </w:rPr>
        <w:t>3</w:t>
      </w:r>
      <w:r w:rsidRPr="004C0B2B">
        <w:rPr>
          <w:rFonts w:ascii="Arial Narrow" w:hAnsi="Arial Narrow" w:cs="Arial"/>
          <w:szCs w:val="24"/>
        </w:rPr>
        <w:t>: RD B07.x v B.7 111 - RK.0</w:t>
      </w:r>
      <w:r>
        <w:rPr>
          <w:rFonts w:ascii="Arial Narrow" w:hAnsi="Arial Narrow" w:cs="Arial"/>
          <w:szCs w:val="24"/>
        </w:rPr>
        <w:t>16</w:t>
      </w:r>
      <w:r w:rsidRPr="004C0B2B">
        <w:rPr>
          <w:rFonts w:ascii="Arial Narrow" w:hAnsi="Arial Narrow" w:cs="Arial"/>
          <w:szCs w:val="24"/>
        </w:rPr>
        <w:t xml:space="preserve"> - RK.0</w:t>
      </w:r>
      <w:r>
        <w:rPr>
          <w:rFonts w:ascii="Arial Narrow" w:hAnsi="Arial Narrow" w:cs="Arial"/>
          <w:szCs w:val="24"/>
        </w:rPr>
        <w:t>15</w:t>
      </w:r>
      <w:r w:rsidRPr="004C0B2B">
        <w:rPr>
          <w:rFonts w:ascii="Arial Narrow" w:hAnsi="Arial Narrow" w:cs="Arial"/>
          <w:szCs w:val="24"/>
        </w:rPr>
        <w:t xml:space="preserve"> - RK.0</w:t>
      </w:r>
      <w:r>
        <w:rPr>
          <w:rFonts w:ascii="Arial Narrow" w:hAnsi="Arial Narrow" w:cs="Arial"/>
          <w:szCs w:val="24"/>
        </w:rPr>
        <w:t>14</w:t>
      </w:r>
      <w:r w:rsidRPr="004C0B2B">
        <w:rPr>
          <w:rFonts w:ascii="Arial Narrow" w:hAnsi="Arial Narrow" w:cs="Arial"/>
          <w:szCs w:val="24"/>
        </w:rPr>
        <w:t xml:space="preserve"> - RK.0</w:t>
      </w:r>
      <w:r>
        <w:rPr>
          <w:rFonts w:ascii="Arial Narrow" w:hAnsi="Arial Narrow" w:cs="Arial"/>
          <w:szCs w:val="24"/>
        </w:rPr>
        <w:t>13</w:t>
      </w:r>
      <w:r w:rsidRPr="004C0B2B">
        <w:rPr>
          <w:rFonts w:ascii="Arial Narrow" w:hAnsi="Arial Narrow" w:cs="Arial"/>
          <w:szCs w:val="24"/>
        </w:rPr>
        <w:t xml:space="preserve"> - RK.0</w:t>
      </w:r>
      <w:r>
        <w:rPr>
          <w:rFonts w:ascii="Arial Narrow" w:hAnsi="Arial Narrow" w:cs="Arial"/>
          <w:szCs w:val="24"/>
        </w:rPr>
        <w:t xml:space="preserve">12 </w:t>
      </w:r>
    </w:p>
    <w:p w:rsidR="004C0B2B" w:rsidRDefault="004C0B2B" w:rsidP="00A701AB">
      <w:pPr>
        <w:pStyle w:val="Odstavecseseznamem"/>
        <w:numPr>
          <w:ilvl w:val="0"/>
          <w:numId w:val="12"/>
        </w:numPr>
        <w:spacing w:before="100" w:beforeAutospacing="1"/>
        <w:rPr>
          <w:rFonts w:ascii="Arial Narrow" w:hAnsi="Arial Narrow" w:cs="Arial"/>
          <w:szCs w:val="24"/>
        </w:rPr>
      </w:pPr>
      <w:r w:rsidRPr="004C0B2B">
        <w:rPr>
          <w:rFonts w:ascii="Arial Narrow" w:hAnsi="Arial Narrow" w:cs="Arial"/>
          <w:szCs w:val="24"/>
        </w:rPr>
        <w:t xml:space="preserve">Trasa </w:t>
      </w:r>
      <w:r>
        <w:rPr>
          <w:rFonts w:ascii="Arial Narrow" w:hAnsi="Arial Narrow" w:cs="Arial"/>
          <w:szCs w:val="24"/>
        </w:rPr>
        <w:t>4</w:t>
      </w:r>
      <w:r w:rsidRPr="004C0B2B">
        <w:rPr>
          <w:rFonts w:ascii="Arial Narrow" w:hAnsi="Arial Narrow" w:cs="Arial"/>
          <w:szCs w:val="24"/>
        </w:rPr>
        <w:t>: RD B07.x v B.7 111 - RK.0</w:t>
      </w:r>
      <w:r>
        <w:rPr>
          <w:rFonts w:ascii="Arial Narrow" w:hAnsi="Arial Narrow" w:cs="Arial"/>
          <w:szCs w:val="24"/>
        </w:rPr>
        <w:t>20</w:t>
      </w:r>
      <w:r w:rsidRPr="004C0B2B">
        <w:rPr>
          <w:rFonts w:ascii="Arial Narrow" w:hAnsi="Arial Narrow" w:cs="Arial"/>
          <w:szCs w:val="24"/>
        </w:rPr>
        <w:t xml:space="preserve"> - RK.0</w:t>
      </w:r>
      <w:r>
        <w:rPr>
          <w:rFonts w:ascii="Arial Narrow" w:hAnsi="Arial Narrow" w:cs="Arial"/>
          <w:szCs w:val="24"/>
        </w:rPr>
        <w:t>19</w:t>
      </w:r>
      <w:r w:rsidRPr="004C0B2B">
        <w:rPr>
          <w:rFonts w:ascii="Arial Narrow" w:hAnsi="Arial Narrow" w:cs="Arial"/>
          <w:szCs w:val="24"/>
        </w:rPr>
        <w:t xml:space="preserve"> - RK.0</w:t>
      </w:r>
      <w:r>
        <w:rPr>
          <w:rFonts w:ascii="Arial Narrow" w:hAnsi="Arial Narrow" w:cs="Arial"/>
          <w:szCs w:val="24"/>
        </w:rPr>
        <w:t>18</w:t>
      </w:r>
      <w:r w:rsidRPr="004C0B2B">
        <w:rPr>
          <w:rFonts w:ascii="Arial Narrow" w:hAnsi="Arial Narrow" w:cs="Arial"/>
          <w:szCs w:val="24"/>
        </w:rPr>
        <w:t xml:space="preserve"> - RK.0</w:t>
      </w:r>
      <w:r>
        <w:rPr>
          <w:rFonts w:ascii="Arial Narrow" w:hAnsi="Arial Narrow" w:cs="Arial"/>
          <w:szCs w:val="24"/>
        </w:rPr>
        <w:t>17</w:t>
      </w:r>
      <w:r w:rsidRPr="004C0B2B">
        <w:rPr>
          <w:rFonts w:ascii="Arial Narrow" w:hAnsi="Arial Narrow" w:cs="Arial"/>
          <w:szCs w:val="24"/>
        </w:rPr>
        <w:t xml:space="preserve"> </w:t>
      </w:r>
    </w:p>
    <w:p w:rsidR="002147B0" w:rsidRDefault="002147B0" w:rsidP="00A701AB">
      <w:pPr>
        <w:pStyle w:val="Odstavecseseznamem"/>
        <w:numPr>
          <w:ilvl w:val="0"/>
          <w:numId w:val="12"/>
        </w:numPr>
        <w:spacing w:before="100" w:beforeAutospacing="1"/>
        <w:rPr>
          <w:rFonts w:ascii="Arial Narrow" w:hAnsi="Arial Narrow" w:cs="Arial"/>
          <w:szCs w:val="24"/>
        </w:rPr>
      </w:pPr>
      <w:r w:rsidRPr="004C0B2B">
        <w:rPr>
          <w:rFonts w:ascii="Arial Narrow" w:hAnsi="Arial Narrow" w:cs="Arial"/>
          <w:szCs w:val="24"/>
        </w:rPr>
        <w:t xml:space="preserve">Trasa </w:t>
      </w:r>
      <w:r>
        <w:rPr>
          <w:rFonts w:ascii="Arial Narrow" w:hAnsi="Arial Narrow" w:cs="Arial"/>
          <w:szCs w:val="24"/>
        </w:rPr>
        <w:t>5</w:t>
      </w:r>
      <w:r w:rsidRPr="004C0B2B">
        <w:rPr>
          <w:rFonts w:ascii="Arial Narrow" w:hAnsi="Arial Narrow" w:cs="Arial"/>
          <w:szCs w:val="24"/>
        </w:rPr>
        <w:t>: RD B07.x v B.7 111 - RD B0</w:t>
      </w:r>
      <w:r>
        <w:rPr>
          <w:rFonts w:ascii="Arial Narrow" w:hAnsi="Arial Narrow" w:cs="Arial"/>
          <w:szCs w:val="24"/>
        </w:rPr>
        <w:t>9</w:t>
      </w:r>
      <w:r w:rsidRPr="004C0B2B">
        <w:rPr>
          <w:rFonts w:ascii="Arial Narrow" w:hAnsi="Arial Narrow" w:cs="Arial"/>
          <w:szCs w:val="24"/>
        </w:rPr>
        <w:t>.x v B.</w:t>
      </w:r>
      <w:r>
        <w:rPr>
          <w:rFonts w:ascii="Arial Narrow" w:hAnsi="Arial Narrow" w:cs="Arial"/>
          <w:szCs w:val="24"/>
        </w:rPr>
        <w:t>9</w:t>
      </w:r>
      <w:r w:rsidRPr="004C0B2B">
        <w:rPr>
          <w:rFonts w:ascii="Arial Narrow" w:hAnsi="Arial Narrow" w:cs="Arial"/>
          <w:szCs w:val="24"/>
        </w:rPr>
        <w:t xml:space="preserve"> 1</w:t>
      </w:r>
      <w:r>
        <w:rPr>
          <w:rFonts w:ascii="Arial Narrow" w:hAnsi="Arial Narrow" w:cs="Arial"/>
          <w:szCs w:val="24"/>
        </w:rPr>
        <w:t>03</w:t>
      </w:r>
    </w:p>
    <w:p w:rsidR="002147B0" w:rsidRDefault="002147B0" w:rsidP="004C0B2B">
      <w:pPr>
        <w:spacing w:before="100" w:beforeAutospacing="1"/>
        <w:rPr>
          <w:rFonts w:ascii="Arial Narrow" w:hAnsi="Arial Narrow" w:cs="Arial"/>
          <w:szCs w:val="24"/>
        </w:rPr>
      </w:pPr>
      <w:r>
        <w:rPr>
          <w:rFonts w:ascii="Arial Narrow" w:hAnsi="Arial Narrow" w:cs="Arial"/>
          <w:szCs w:val="24"/>
        </w:rPr>
        <w:t xml:space="preserve">Jednotlivé pevné kamery budou na kamerové rozvaděče připojeny koaxiálními kabely H121PE, a napájecími kabely 3x1,5. </w:t>
      </w:r>
    </w:p>
    <w:p w:rsidR="002147B0" w:rsidRDefault="002147B0" w:rsidP="002147B0">
      <w:pPr>
        <w:spacing w:before="100" w:beforeAutospacing="1"/>
        <w:rPr>
          <w:rFonts w:ascii="Arial Narrow" w:hAnsi="Arial Narrow" w:cs="Arial"/>
          <w:szCs w:val="24"/>
        </w:rPr>
      </w:pPr>
      <w:r>
        <w:rPr>
          <w:rFonts w:ascii="Arial Narrow" w:hAnsi="Arial Narrow" w:cs="Arial"/>
          <w:szCs w:val="24"/>
        </w:rPr>
        <w:t>Jednotlivé PTZ kamery budou na kamerové rozvaděče připojeny koaxiálními kabely H121PE, napájecími kabely 3x1,5 a ovládací kabely 1XNx0,6.</w:t>
      </w:r>
    </w:p>
    <w:p w:rsidR="004C0B2B" w:rsidRDefault="004C0B2B" w:rsidP="004C0B2B">
      <w:pPr>
        <w:spacing w:before="100" w:beforeAutospacing="1"/>
        <w:rPr>
          <w:rFonts w:ascii="Arial Narrow" w:hAnsi="Arial Narrow" w:cs="Arial"/>
          <w:szCs w:val="24"/>
        </w:rPr>
      </w:pPr>
      <w:r w:rsidRPr="004C0B2B">
        <w:rPr>
          <w:rFonts w:ascii="Arial Narrow" w:hAnsi="Arial Narrow" w:cs="Arial"/>
          <w:szCs w:val="24"/>
        </w:rPr>
        <w:t>Venkovní trasy budou uloženy do chrániček</w:t>
      </w:r>
      <w:r>
        <w:rPr>
          <w:rFonts w:ascii="Arial Narrow" w:hAnsi="Arial Narrow" w:cs="Arial"/>
          <w:szCs w:val="24"/>
        </w:rPr>
        <w:t xml:space="preserve"> </w:t>
      </w:r>
      <w:proofErr w:type="spellStart"/>
      <w:r>
        <w:rPr>
          <w:rFonts w:ascii="Arial Narrow" w:hAnsi="Arial Narrow" w:cs="Arial"/>
          <w:szCs w:val="24"/>
        </w:rPr>
        <w:t>Kopoflex</w:t>
      </w:r>
      <w:proofErr w:type="spellEnd"/>
      <w:r>
        <w:rPr>
          <w:rFonts w:ascii="Arial Narrow" w:hAnsi="Arial Narrow" w:cs="Arial"/>
          <w:szCs w:val="24"/>
        </w:rPr>
        <w:t xml:space="preserve"> a HDPE trubek</w:t>
      </w:r>
      <w:r w:rsidRPr="004C0B2B">
        <w:rPr>
          <w:rFonts w:ascii="Arial Narrow" w:hAnsi="Arial Narrow" w:cs="Arial"/>
          <w:szCs w:val="24"/>
        </w:rPr>
        <w:t xml:space="preserve">, částečně ve stávajícím kabelovém kolektoru, částečně v nových výkopech. </w:t>
      </w:r>
      <w:r>
        <w:rPr>
          <w:rFonts w:ascii="Arial Narrow" w:hAnsi="Arial Narrow" w:cs="Arial"/>
          <w:szCs w:val="24"/>
        </w:rPr>
        <w:t>C</w:t>
      </w:r>
      <w:r w:rsidRPr="004C0B2B">
        <w:rPr>
          <w:rFonts w:ascii="Arial Narrow" w:hAnsi="Arial Narrow" w:cs="Arial"/>
          <w:szCs w:val="24"/>
        </w:rPr>
        <w:t>hráničky budou v nových výkopech uloženy do pískového lože ve volném terénu do hloubky 80cm. Přechody pod komunikacemi budou řešeny překopem, a chráničky budou uloženy do pískového lože a pevné KG trubky DN 100 do hloubky 120cm. Komunikace budou po provedení výkopových prací zapraveny, a uvedeny do původního stavu.</w:t>
      </w:r>
    </w:p>
    <w:p w:rsidR="002147B0" w:rsidRDefault="002147B0" w:rsidP="004C0B2B">
      <w:pPr>
        <w:spacing w:before="100" w:beforeAutospacing="1"/>
        <w:rPr>
          <w:rFonts w:ascii="Arial Narrow" w:hAnsi="Arial Narrow" w:cs="Arial"/>
          <w:szCs w:val="24"/>
        </w:rPr>
      </w:pPr>
      <w:r>
        <w:rPr>
          <w:rFonts w:ascii="Arial Narrow" w:hAnsi="Arial Narrow" w:cs="Arial"/>
          <w:szCs w:val="24"/>
        </w:rPr>
        <w:t>C</w:t>
      </w:r>
      <w:r w:rsidRPr="004C0B2B">
        <w:rPr>
          <w:rFonts w:ascii="Arial Narrow" w:hAnsi="Arial Narrow" w:cs="Arial"/>
          <w:szCs w:val="24"/>
        </w:rPr>
        <w:t>hráničk</w:t>
      </w:r>
      <w:r>
        <w:rPr>
          <w:rFonts w:ascii="Arial Narrow" w:hAnsi="Arial Narrow" w:cs="Arial"/>
          <w:szCs w:val="24"/>
        </w:rPr>
        <w:t xml:space="preserve">y </w:t>
      </w:r>
      <w:proofErr w:type="spellStart"/>
      <w:r>
        <w:rPr>
          <w:rFonts w:ascii="Arial Narrow" w:hAnsi="Arial Narrow" w:cs="Arial"/>
          <w:szCs w:val="24"/>
        </w:rPr>
        <w:t>Kopoflex</w:t>
      </w:r>
      <w:proofErr w:type="spellEnd"/>
      <w:r>
        <w:rPr>
          <w:rFonts w:ascii="Arial Narrow" w:hAnsi="Arial Narrow" w:cs="Arial"/>
          <w:szCs w:val="24"/>
        </w:rPr>
        <w:t xml:space="preserve"> a HDPE trubky budou ukončena v rozvodných skříních </w:t>
      </w:r>
      <w:proofErr w:type="spellStart"/>
      <w:r>
        <w:rPr>
          <w:rFonts w:ascii="Arial Narrow" w:hAnsi="Arial Narrow" w:cs="Arial"/>
          <w:szCs w:val="24"/>
        </w:rPr>
        <w:t>RR.xxx</w:t>
      </w:r>
      <w:proofErr w:type="spellEnd"/>
      <w:r>
        <w:rPr>
          <w:rFonts w:ascii="Arial Narrow" w:hAnsi="Arial Narrow" w:cs="Arial"/>
          <w:szCs w:val="24"/>
        </w:rPr>
        <w:t xml:space="preserve">, umístěných na každém plotovém sloupku s kamerovým rozvaděčem </w:t>
      </w:r>
      <w:proofErr w:type="spellStart"/>
      <w:r>
        <w:rPr>
          <w:rFonts w:ascii="Arial Narrow" w:hAnsi="Arial Narrow" w:cs="Arial"/>
          <w:szCs w:val="24"/>
        </w:rPr>
        <w:t>RK.xxx</w:t>
      </w:r>
      <w:proofErr w:type="spellEnd"/>
      <w:r>
        <w:rPr>
          <w:rFonts w:ascii="Arial Narrow" w:hAnsi="Arial Narrow" w:cs="Arial"/>
          <w:szCs w:val="24"/>
        </w:rPr>
        <w:t xml:space="preserve">. </w:t>
      </w:r>
      <w:r w:rsidR="00225D4B">
        <w:rPr>
          <w:rFonts w:ascii="Arial Narrow" w:hAnsi="Arial Narrow" w:cs="Arial"/>
          <w:szCs w:val="24"/>
        </w:rPr>
        <w:t xml:space="preserve">Nadzemní část chrániček a trubek bude opatřena UV </w:t>
      </w:r>
      <w:r w:rsidR="00225D4B">
        <w:rPr>
          <w:rFonts w:ascii="Arial Narrow" w:hAnsi="Arial Narrow" w:cs="Arial"/>
          <w:szCs w:val="24"/>
        </w:rPr>
        <w:lastRenderedPageBreak/>
        <w:t xml:space="preserve">odolným návlekem. </w:t>
      </w:r>
      <w:r>
        <w:rPr>
          <w:rFonts w:ascii="Arial Narrow" w:hAnsi="Arial Narrow" w:cs="Arial"/>
          <w:szCs w:val="24"/>
        </w:rPr>
        <w:t xml:space="preserve">Skříně </w:t>
      </w:r>
      <w:proofErr w:type="spellStart"/>
      <w:r>
        <w:rPr>
          <w:rFonts w:ascii="Arial Narrow" w:hAnsi="Arial Narrow" w:cs="Arial"/>
          <w:szCs w:val="24"/>
        </w:rPr>
        <w:t>RR.xxx</w:t>
      </w:r>
      <w:proofErr w:type="spellEnd"/>
      <w:r>
        <w:rPr>
          <w:rFonts w:ascii="Arial Narrow" w:hAnsi="Arial Narrow" w:cs="Arial"/>
          <w:szCs w:val="24"/>
        </w:rPr>
        <w:t xml:space="preserve"> budou umístěny v jednotné výšce 600mm nad terénem.  Kamerové rozvaděče budou umístěny v jednotné výšce 2400mm nad terénem.</w:t>
      </w:r>
    </w:p>
    <w:p w:rsidR="000911D9" w:rsidRDefault="000911D9" w:rsidP="004C0B2B">
      <w:pPr>
        <w:spacing w:before="100" w:beforeAutospacing="1"/>
        <w:rPr>
          <w:rFonts w:ascii="Arial Narrow" w:hAnsi="Arial Narrow" w:cs="Arial"/>
          <w:szCs w:val="24"/>
        </w:rPr>
      </w:pPr>
      <w:r w:rsidRPr="003E7A6E">
        <w:rPr>
          <w:rFonts w:ascii="Arial Narrow" w:hAnsi="Arial Narrow" w:cs="Arial"/>
          <w:szCs w:val="24"/>
        </w:rPr>
        <w:t xml:space="preserve">Všechny venkovní trasy budou osazeny rezervními chráničkami (1x </w:t>
      </w:r>
      <w:r w:rsidR="003E7A6E">
        <w:rPr>
          <w:rFonts w:ascii="Arial Narrow" w:hAnsi="Arial Narrow" w:cs="Arial"/>
          <w:szCs w:val="24"/>
        </w:rPr>
        <w:t xml:space="preserve">zemní vrapovaná chránička </w:t>
      </w:r>
      <w:proofErr w:type="spellStart"/>
      <w:r w:rsidR="003E7A6E">
        <w:rPr>
          <w:rFonts w:ascii="Arial Narrow" w:hAnsi="Arial Narrow" w:cs="Arial"/>
          <w:szCs w:val="24"/>
        </w:rPr>
        <w:t>prům</w:t>
      </w:r>
      <w:proofErr w:type="spellEnd"/>
      <w:r w:rsidR="003E7A6E">
        <w:rPr>
          <w:rFonts w:ascii="Arial Narrow" w:hAnsi="Arial Narrow" w:cs="Arial"/>
          <w:szCs w:val="24"/>
        </w:rPr>
        <w:t>.</w:t>
      </w:r>
      <w:r w:rsidRPr="003E7A6E">
        <w:rPr>
          <w:rFonts w:ascii="Arial Narrow" w:hAnsi="Arial Narrow" w:cs="Arial"/>
          <w:szCs w:val="24"/>
        </w:rPr>
        <w:t xml:space="preserve"> 50 a 1x </w:t>
      </w:r>
      <w:r w:rsidR="003E7A6E">
        <w:rPr>
          <w:rFonts w:ascii="Arial Narrow" w:hAnsi="Arial Narrow" w:cs="Arial"/>
          <w:szCs w:val="24"/>
        </w:rPr>
        <w:t xml:space="preserve">zemní trubka pro zafouknutí </w:t>
      </w:r>
      <w:proofErr w:type="spellStart"/>
      <w:r w:rsidR="003E7A6E">
        <w:rPr>
          <w:rFonts w:ascii="Arial Narrow" w:hAnsi="Arial Narrow" w:cs="Arial"/>
          <w:szCs w:val="24"/>
        </w:rPr>
        <w:t>opt</w:t>
      </w:r>
      <w:proofErr w:type="spellEnd"/>
      <w:r w:rsidR="003E7A6E">
        <w:rPr>
          <w:rFonts w:ascii="Arial Narrow" w:hAnsi="Arial Narrow" w:cs="Arial"/>
          <w:szCs w:val="24"/>
        </w:rPr>
        <w:t xml:space="preserve">. kabelu </w:t>
      </w:r>
      <w:proofErr w:type="spellStart"/>
      <w:r w:rsidR="003E7A6E">
        <w:rPr>
          <w:rFonts w:ascii="Arial Narrow" w:hAnsi="Arial Narrow" w:cs="Arial"/>
          <w:szCs w:val="24"/>
        </w:rPr>
        <w:t>prům</w:t>
      </w:r>
      <w:proofErr w:type="spellEnd"/>
      <w:r w:rsidR="003E7A6E">
        <w:rPr>
          <w:rFonts w:ascii="Arial Narrow" w:hAnsi="Arial Narrow" w:cs="Arial"/>
          <w:szCs w:val="24"/>
        </w:rPr>
        <w:t xml:space="preserve">. </w:t>
      </w:r>
      <w:r w:rsidRPr="003E7A6E">
        <w:rPr>
          <w:rFonts w:ascii="Arial Narrow" w:hAnsi="Arial Narrow" w:cs="Arial"/>
          <w:szCs w:val="24"/>
        </w:rPr>
        <w:t>40) pro možnost budoucího využití.</w:t>
      </w:r>
    </w:p>
    <w:p w:rsidR="002147B0" w:rsidRPr="004C0B2B" w:rsidRDefault="002147B0" w:rsidP="004C0B2B">
      <w:pPr>
        <w:spacing w:before="100" w:beforeAutospacing="1"/>
        <w:rPr>
          <w:rFonts w:ascii="Arial Narrow" w:hAnsi="Arial Narrow" w:cs="Arial"/>
          <w:szCs w:val="24"/>
        </w:rPr>
      </w:pPr>
      <w:r>
        <w:rPr>
          <w:rFonts w:ascii="Arial Narrow" w:hAnsi="Arial Narrow" w:cs="Arial"/>
          <w:szCs w:val="24"/>
        </w:rPr>
        <w:t xml:space="preserve">Trasa mezi </w:t>
      </w:r>
      <w:proofErr w:type="spellStart"/>
      <w:r>
        <w:rPr>
          <w:rFonts w:ascii="Arial Narrow" w:hAnsi="Arial Narrow" w:cs="Arial"/>
          <w:szCs w:val="24"/>
        </w:rPr>
        <w:t>RR.xxx</w:t>
      </w:r>
      <w:proofErr w:type="spellEnd"/>
      <w:r>
        <w:rPr>
          <w:rFonts w:ascii="Arial Narrow" w:hAnsi="Arial Narrow" w:cs="Arial"/>
          <w:szCs w:val="24"/>
        </w:rPr>
        <w:t xml:space="preserve"> a </w:t>
      </w:r>
      <w:proofErr w:type="spellStart"/>
      <w:r>
        <w:rPr>
          <w:rFonts w:ascii="Arial Narrow" w:hAnsi="Arial Narrow" w:cs="Arial"/>
          <w:szCs w:val="24"/>
        </w:rPr>
        <w:t>RK.xxx</w:t>
      </w:r>
      <w:proofErr w:type="spellEnd"/>
      <w:r>
        <w:rPr>
          <w:rFonts w:ascii="Arial Narrow" w:hAnsi="Arial Narrow" w:cs="Arial"/>
          <w:szCs w:val="24"/>
        </w:rPr>
        <w:t xml:space="preserve"> po sloupku oplocen</w:t>
      </w:r>
      <w:r w:rsidR="0050360D">
        <w:rPr>
          <w:rFonts w:ascii="Arial Narrow" w:hAnsi="Arial Narrow" w:cs="Arial"/>
          <w:szCs w:val="24"/>
        </w:rPr>
        <w:t>í</w:t>
      </w:r>
      <w:r>
        <w:rPr>
          <w:rFonts w:ascii="Arial Narrow" w:hAnsi="Arial Narrow" w:cs="Arial"/>
          <w:szCs w:val="24"/>
        </w:rPr>
        <w:t xml:space="preserve"> bude řešena kovovou instalační trubkou DN40, přichycenou na sloupek oplocení.</w:t>
      </w:r>
      <w:r w:rsidR="00225D4B">
        <w:rPr>
          <w:rFonts w:ascii="Arial Narrow" w:hAnsi="Arial Narrow" w:cs="Arial"/>
          <w:szCs w:val="24"/>
        </w:rPr>
        <w:t xml:space="preserve"> Trasa mezi </w:t>
      </w:r>
      <w:proofErr w:type="spellStart"/>
      <w:r w:rsidR="00225D4B">
        <w:rPr>
          <w:rFonts w:ascii="Arial Narrow" w:hAnsi="Arial Narrow" w:cs="Arial"/>
          <w:szCs w:val="24"/>
        </w:rPr>
        <w:t>RK.xxx</w:t>
      </w:r>
      <w:proofErr w:type="spellEnd"/>
      <w:r w:rsidR="00225D4B">
        <w:rPr>
          <w:rFonts w:ascii="Arial Narrow" w:hAnsi="Arial Narrow" w:cs="Arial"/>
          <w:szCs w:val="24"/>
        </w:rPr>
        <w:t xml:space="preserve"> a samotnou kamero</w:t>
      </w:r>
      <w:r w:rsidR="00D53C95">
        <w:rPr>
          <w:rFonts w:ascii="Arial Narrow" w:hAnsi="Arial Narrow" w:cs="Arial"/>
          <w:szCs w:val="24"/>
        </w:rPr>
        <w:t>u</w:t>
      </w:r>
      <w:r w:rsidR="00225D4B">
        <w:rPr>
          <w:rFonts w:ascii="Arial Narrow" w:hAnsi="Arial Narrow" w:cs="Arial"/>
          <w:szCs w:val="24"/>
        </w:rPr>
        <w:t xml:space="preserve"> bude volně, v PVC trubce odolné UV záření.</w:t>
      </w:r>
    </w:p>
    <w:p w:rsidR="004C0B2B" w:rsidRPr="004C0B2B" w:rsidRDefault="004C0B2B" w:rsidP="004C0B2B">
      <w:pPr>
        <w:spacing w:before="100" w:beforeAutospacing="1"/>
        <w:rPr>
          <w:rFonts w:ascii="Arial Narrow" w:hAnsi="Arial Narrow" w:cs="Arial"/>
          <w:szCs w:val="24"/>
        </w:rPr>
      </w:pPr>
      <w:r w:rsidRPr="004C0B2B">
        <w:rPr>
          <w:rFonts w:ascii="Arial Narrow" w:hAnsi="Arial Narrow" w:cs="Arial"/>
          <w:szCs w:val="24"/>
        </w:rPr>
        <w:t>Před zahájením výkopových prací bude v dotčených lokalitách provedeno vytýčení stávajících sítí.</w:t>
      </w:r>
    </w:p>
    <w:p w:rsidR="004C0B2B" w:rsidRPr="008B003E" w:rsidRDefault="004C0B2B" w:rsidP="004C0B2B">
      <w:pPr>
        <w:pStyle w:val="Zkladntext2"/>
        <w:tabs>
          <w:tab w:val="left" w:pos="-720"/>
        </w:tabs>
        <w:jc w:val="left"/>
        <w:rPr>
          <w:sz w:val="22"/>
          <w:szCs w:val="22"/>
        </w:rPr>
      </w:pPr>
    </w:p>
    <w:p w:rsidR="004C0B2B" w:rsidRDefault="004C0B2B" w:rsidP="004C0B2B">
      <w:r>
        <w:rPr>
          <w:b/>
          <w:bCs/>
          <w:i/>
        </w:rPr>
        <w:t>Pozn.:</w:t>
      </w:r>
      <w:r>
        <w:rPr>
          <w:i/>
        </w:rPr>
        <w:t xml:space="preserve"> Je nutné dodržet vzdálenost pro přiblížení slaboproudých a silnoproudých rozvodů při souběhu, křížení vedení je povoleno (viz. ČSN EN 50 174-2).</w:t>
      </w:r>
    </w:p>
    <w:p w:rsidR="0058047A" w:rsidRDefault="0058047A" w:rsidP="0058047A">
      <w:pPr>
        <w:spacing w:before="100" w:beforeAutospacing="1"/>
        <w:rPr>
          <w:rFonts w:ascii="Arial Narrow" w:hAnsi="Arial Narrow"/>
          <w:szCs w:val="22"/>
        </w:rPr>
      </w:pPr>
    </w:p>
    <w:p w:rsidR="0058047A" w:rsidRPr="00301C96" w:rsidRDefault="0058047A" w:rsidP="0058047A">
      <w:pPr>
        <w:spacing w:before="120"/>
        <w:outlineLvl w:val="0"/>
        <w:rPr>
          <w:rFonts w:ascii="Arial Narrow" w:hAnsi="Arial Narrow"/>
          <w:b/>
          <w:bCs/>
          <w:u w:val="single"/>
        </w:rPr>
      </w:pPr>
      <w:r w:rsidRPr="00301C96">
        <w:rPr>
          <w:rFonts w:ascii="Arial Narrow" w:hAnsi="Arial Narrow"/>
          <w:b/>
          <w:bCs/>
          <w:u w:val="single"/>
        </w:rPr>
        <w:t>Poplachová zabezpečovací signalizace (PZTS)</w:t>
      </w:r>
    </w:p>
    <w:p w:rsidR="00301C96" w:rsidRDefault="00301C96" w:rsidP="00301C96">
      <w:pPr>
        <w:spacing w:before="100" w:beforeAutospacing="1"/>
        <w:rPr>
          <w:rFonts w:ascii="Arial Narrow" w:hAnsi="Arial Narrow" w:cs="Arial"/>
          <w:szCs w:val="24"/>
        </w:rPr>
      </w:pPr>
      <w:r w:rsidRPr="00E468A9">
        <w:rPr>
          <w:rFonts w:ascii="Arial Narrow" w:hAnsi="Arial Narrow" w:cs="Arial"/>
          <w:b/>
          <w:bCs/>
          <w:szCs w:val="24"/>
        </w:rPr>
        <w:t>Napájení:</w:t>
      </w:r>
    </w:p>
    <w:p w:rsidR="00D22A4D" w:rsidRDefault="00301C96" w:rsidP="00D22A4D">
      <w:pPr>
        <w:spacing w:before="100" w:beforeAutospacing="1"/>
        <w:rPr>
          <w:rFonts w:ascii="Arial Narrow" w:hAnsi="Arial Narrow" w:cs="Arial"/>
          <w:szCs w:val="24"/>
        </w:rPr>
      </w:pPr>
      <w:r>
        <w:rPr>
          <w:rFonts w:ascii="Arial Narrow" w:hAnsi="Arial Narrow" w:cs="Arial"/>
          <w:szCs w:val="24"/>
        </w:rPr>
        <w:t xml:space="preserve">Systém PZTS bude napájen ze stávajícího rozvaděče RE1.1 na chodbě B.7 145. Bude provedena nová síťová přípojka, do rozvaděče doplněn  jistič 1x6A </w:t>
      </w:r>
      <w:proofErr w:type="spellStart"/>
      <w:r>
        <w:rPr>
          <w:rFonts w:ascii="Arial Narrow" w:hAnsi="Arial Narrow" w:cs="Arial"/>
          <w:szCs w:val="24"/>
        </w:rPr>
        <w:t>char.B</w:t>
      </w:r>
      <w:proofErr w:type="spellEnd"/>
      <w:r w:rsidR="00D22A4D">
        <w:rPr>
          <w:rFonts w:ascii="Arial Narrow" w:hAnsi="Arial Narrow" w:cs="Arial"/>
          <w:szCs w:val="24"/>
        </w:rPr>
        <w:t>, kabelem CYKY 3Cx1,5 v PVC žlabu na omítce.</w:t>
      </w:r>
      <w:r w:rsidR="00D22A4D" w:rsidRPr="00D22A4D">
        <w:rPr>
          <w:rFonts w:ascii="Arial Narrow" w:hAnsi="Arial Narrow" w:cs="Arial"/>
          <w:szCs w:val="24"/>
        </w:rPr>
        <w:t xml:space="preserve"> Předpokládaný příkon - cca  60W.</w:t>
      </w:r>
    </w:p>
    <w:p w:rsidR="002F4B3C" w:rsidRDefault="00D22A4D" w:rsidP="002F4B3C">
      <w:pPr>
        <w:spacing w:before="100" w:beforeAutospacing="1"/>
        <w:rPr>
          <w:rFonts w:ascii="Arial Narrow" w:hAnsi="Arial Narrow" w:cs="Arial"/>
          <w:szCs w:val="24"/>
        </w:rPr>
      </w:pPr>
      <w:r w:rsidRPr="00D22A4D">
        <w:rPr>
          <w:rFonts w:ascii="Arial Narrow" w:hAnsi="Arial Narrow" w:cs="Arial"/>
          <w:szCs w:val="24"/>
        </w:rPr>
        <w:t xml:space="preserve">Systém PZTS </w:t>
      </w:r>
      <w:r>
        <w:rPr>
          <w:rFonts w:ascii="Arial Narrow" w:hAnsi="Arial Narrow" w:cs="Arial"/>
          <w:szCs w:val="24"/>
        </w:rPr>
        <w:t>bude</w:t>
      </w:r>
      <w:r w:rsidRPr="00D22A4D">
        <w:rPr>
          <w:rFonts w:ascii="Arial Narrow" w:hAnsi="Arial Narrow" w:cs="Arial"/>
          <w:szCs w:val="24"/>
        </w:rPr>
        <w:t xml:space="preserve"> zálohován centrální</w:t>
      </w:r>
      <w:r>
        <w:rPr>
          <w:rFonts w:ascii="Arial Narrow" w:hAnsi="Arial Narrow" w:cs="Arial"/>
          <w:szCs w:val="24"/>
        </w:rPr>
        <w:t>m</w:t>
      </w:r>
      <w:r w:rsidRPr="00D22A4D">
        <w:rPr>
          <w:rFonts w:ascii="Arial Narrow" w:hAnsi="Arial Narrow" w:cs="Arial"/>
          <w:szCs w:val="24"/>
        </w:rPr>
        <w:t xml:space="preserve"> diesel agregátem areálu.</w:t>
      </w:r>
      <w:r>
        <w:rPr>
          <w:rFonts w:ascii="Arial Narrow" w:hAnsi="Arial Narrow" w:cs="Arial"/>
          <w:szCs w:val="24"/>
        </w:rPr>
        <w:t xml:space="preserve"> </w:t>
      </w:r>
      <w:r w:rsidR="002F4B3C">
        <w:rPr>
          <w:rFonts w:ascii="Arial Narrow" w:hAnsi="Arial Narrow" w:cs="Arial"/>
          <w:szCs w:val="24"/>
        </w:rPr>
        <w:t xml:space="preserve">Dle závěru z TER č.5 ze dne 11.3.2015 - </w:t>
      </w:r>
      <w:r w:rsidR="002F4B3C" w:rsidRPr="00D042EC">
        <w:rPr>
          <w:rFonts w:ascii="Arial Narrow" w:hAnsi="Arial Narrow" w:cs="Arial"/>
          <w:szCs w:val="24"/>
        </w:rPr>
        <w:t>Bezpečnostní systém vč. kamer bude navržen tak, aby byl zálohován na dobu min. 15 minut. Osvětlení zakázaného pásma bude zálohováno stávajícím náhradním zdrojem- dieselagregátem.</w:t>
      </w:r>
    </w:p>
    <w:p w:rsidR="00D22A4D" w:rsidRDefault="00D22A4D" w:rsidP="00D22A4D">
      <w:pPr>
        <w:spacing w:before="100" w:beforeAutospacing="1"/>
        <w:rPr>
          <w:rFonts w:ascii="Arial Narrow" w:hAnsi="Arial Narrow" w:cs="Arial"/>
          <w:szCs w:val="24"/>
        </w:rPr>
      </w:pPr>
      <w:r w:rsidRPr="00D22A4D">
        <w:rPr>
          <w:rFonts w:ascii="Arial Narrow" w:hAnsi="Arial Narrow" w:cs="Arial"/>
          <w:szCs w:val="24"/>
        </w:rPr>
        <w:t>Záložní zdroj musí odpovídat ČSN EN 50131-1 edice 2 dle stupně zabezpečení. Každá část zařízení EZS napájená ze základního zdroje, musí při výpadku tohoto zdroje zůstat v časově omezeném provozu z náhradního. zdroje minimálně 30 hod. v pohotovostním stavu, z toho 15 min. ve stavu poplachu je-li výpadek signalizován v místě trvalé obsluhy.</w:t>
      </w:r>
    </w:p>
    <w:p w:rsidR="00D22A4D" w:rsidRDefault="00D22A4D" w:rsidP="00D22A4D">
      <w:pPr>
        <w:spacing w:before="100" w:beforeAutospacing="1"/>
        <w:rPr>
          <w:rFonts w:ascii="Arial Narrow" w:hAnsi="Arial Narrow" w:cs="Arial"/>
          <w:szCs w:val="24"/>
        </w:rPr>
      </w:pPr>
      <w:r>
        <w:rPr>
          <w:rFonts w:ascii="Arial Narrow" w:hAnsi="Arial Narrow" w:cs="Arial"/>
          <w:szCs w:val="24"/>
        </w:rPr>
        <w:t>B</w:t>
      </w:r>
      <w:r w:rsidRPr="00D22A4D">
        <w:rPr>
          <w:rFonts w:ascii="Arial Narrow" w:hAnsi="Arial Narrow" w:cs="Arial"/>
          <w:szCs w:val="24"/>
        </w:rPr>
        <w:t xml:space="preserve">udova </w:t>
      </w:r>
      <w:r>
        <w:rPr>
          <w:rFonts w:ascii="Arial Narrow" w:hAnsi="Arial Narrow" w:cs="Arial"/>
          <w:szCs w:val="24"/>
        </w:rPr>
        <w:t>7</w:t>
      </w:r>
      <w:r w:rsidRPr="00D22A4D">
        <w:rPr>
          <w:rFonts w:ascii="Arial Narrow" w:hAnsi="Arial Narrow" w:cs="Arial"/>
          <w:szCs w:val="24"/>
        </w:rPr>
        <w:t xml:space="preserve"> - Pomocný zdroj napájí prvky PZTS v objektu. Bude zálohován bezúdržbovým akumulátorem 12V/</w:t>
      </w:r>
      <w:r>
        <w:rPr>
          <w:rFonts w:ascii="Arial Narrow" w:hAnsi="Arial Narrow" w:cs="Arial"/>
          <w:szCs w:val="24"/>
        </w:rPr>
        <w:t>3</w:t>
      </w:r>
      <w:r w:rsidRPr="00D22A4D">
        <w:rPr>
          <w:rFonts w:ascii="Arial Narrow" w:hAnsi="Arial Narrow" w:cs="Arial"/>
          <w:szCs w:val="24"/>
        </w:rPr>
        <w:t>8 Ah, umístěným v krytu zdroje.</w:t>
      </w:r>
    </w:p>
    <w:p w:rsidR="00B20054" w:rsidRPr="00D22A4D" w:rsidRDefault="00B20054" w:rsidP="00D22A4D">
      <w:pPr>
        <w:spacing w:before="100" w:beforeAutospacing="1"/>
        <w:rPr>
          <w:rFonts w:ascii="Arial Narrow" w:hAnsi="Arial Narrow" w:cs="Arial"/>
          <w:szCs w:val="24"/>
        </w:rPr>
      </w:pPr>
      <w:r>
        <w:rPr>
          <w:rFonts w:ascii="Arial Narrow" w:hAnsi="Arial Narrow" w:cs="Arial"/>
          <w:szCs w:val="24"/>
        </w:rPr>
        <w:t>RPZ.001</w:t>
      </w:r>
      <w:r w:rsidRPr="00D22A4D">
        <w:rPr>
          <w:rFonts w:ascii="Arial Narrow" w:hAnsi="Arial Narrow" w:cs="Arial"/>
          <w:szCs w:val="24"/>
        </w:rPr>
        <w:t xml:space="preserve"> - Pomocný zdroj napájí prvky PZTS v </w:t>
      </w:r>
      <w:r>
        <w:rPr>
          <w:rFonts w:ascii="Arial Narrow" w:hAnsi="Arial Narrow" w:cs="Arial"/>
          <w:szCs w:val="24"/>
        </w:rPr>
        <w:t>zakázaném pásmu - rozvaděče RK.001 - RK.010</w:t>
      </w:r>
      <w:r w:rsidRPr="00D22A4D">
        <w:rPr>
          <w:rFonts w:ascii="Arial Narrow" w:hAnsi="Arial Narrow" w:cs="Arial"/>
          <w:szCs w:val="24"/>
        </w:rPr>
        <w:t>. Bude zálohován bezúdržbovým akumulátorem 12V/</w:t>
      </w:r>
      <w:r>
        <w:rPr>
          <w:rFonts w:ascii="Arial Narrow" w:hAnsi="Arial Narrow" w:cs="Arial"/>
          <w:szCs w:val="24"/>
        </w:rPr>
        <w:t>1</w:t>
      </w:r>
      <w:r w:rsidRPr="00D22A4D">
        <w:rPr>
          <w:rFonts w:ascii="Arial Narrow" w:hAnsi="Arial Narrow" w:cs="Arial"/>
          <w:szCs w:val="24"/>
        </w:rPr>
        <w:t>8 Ah, umístěným v krytu zdroje.</w:t>
      </w:r>
      <w:r w:rsidRPr="00B20054">
        <w:rPr>
          <w:rFonts w:ascii="Arial Narrow" w:hAnsi="Arial Narrow" w:cs="Arial"/>
          <w:szCs w:val="24"/>
        </w:rPr>
        <w:t xml:space="preserve"> </w:t>
      </w:r>
      <w:r>
        <w:rPr>
          <w:rFonts w:ascii="Arial Narrow" w:hAnsi="Arial Narrow" w:cs="Arial"/>
          <w:szCs w:val="24"/>
        </w:rPr>
        <w:t>Síťová přípojka - viz. část Elektroinstalace.</w:t>
      </w:r>
    </w:p>
    <w:p w:rsidR="00B20054" w:rsidRPr="00D22A4D" w:rsidRDefault="00B20054" w:rsidP="00B20054">
      <w:pPr>
        <w:spacing w:before="100" w:beforeAutospacing="1"/>
        <w:rPr>
          <w:rFonts w:ascii="Arial Narrow" w:hAnsi="Arial Narrow" w:cs="Arial"/>
          <w:szCs w:val="24"/>
        </w:rPr>
      </w:pPr>
      <w:r>
        <w:rPr>
          <w:rFonts w:ascii="Arial Narrow" w:hAnsi="Arial Narrow" w:cs="Arial"/>
          <w:szCs w:val="24"/>
        </w:rPr>
        <w:t>RPZ.002</w:t>
      </w:r>
      <w:r w:rsidRPr="00D22A4D">
        <w:rPr>
          <w:rFonts w:ascii="Arial Narrow" w:hAnsi="Arial Narrow" w:cs="Arial"/>
          <w:szCs w:val="24"/>
        </w:rPr>
        <w:t xml:space="preserve"> - Pomocný zdroj napájí prvky PZTS v </w:t>
      </w:r>
      <w:r>
        <w:rPr>
          <w:rFonts w:ascii="Arial Narrow" w:hAnsi="Arial Narrow" w:cs="Arial"/>
          <w:szCs w:val="24"/>
        </w:rPr>
        <w:t>zakázaném pásmu - rozvaděče RK.011 - RK.020</w:t>
      </w:r>
      <w:r w:rsidRPr="00D22A4D">
        <w:rPr>
          <w:rFonts w:ascii="Arial Narrow" w:hAnsi="Arial Narrow" w:cs="Arial"/>
          <w:szCs w:val="24"/>
        </w:rPr>
        <w:t>. Bude zálohován bezúdržbovým akumulátorem 12V/</w:t>
      </w:r>
      <w:r>
        <w:rPr>
          <w:rFonts w:ascii="Arial Narrow" w:hAnsi="Arial Narrow" w:cs="Arial"/>
          <w:szCs w:val="24"/>
        </w:rPr>
        <w:t>1</w:t>
      </w:r>
      <w:r w:rsidRPr="00D22A4D">
        <w:rPr>
          <w:rFonts w:ascii="Arial Narrow" w:hAnsi="Arial Narrow" w:cs="Arial"/>
          <w:szCs w:val="24"/>
        </w:rPr>
        <w:t>8 Ah, umístěným v krytu zdroje.</w:t>
      </w:r>
      <w:r>
        <w:rPr>
          <w:rFonts w:ascii="Arial Narrow" w:hAnsi="Arial Narrow" w:cs="Arial"/>
          <w:szCs w:val="24"/>
        </w:rPr>
        <w:t xml:space="preserve"> Síťová přípojka - viz. část Elektroinstalace.</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50360D" w:rsidRDefault="00997132" w:rsidP="0050360D">
      <w:pPr>
        <w:spacing w:before="100" w:beforeAutospacing="1"/>
        <w:rPr>
          <w:rFonts w:ascii="Arial Narrow" w:hAnsi="Arial Narrow" w:cs="Arial"/>
          <w:szCs w:val="24"/>
        </w:rPr>
      </w:pPr>
      <w:r>
        <w:rPr>
          <w:rFonts w:ascii="Arial Narrow" w:hAnsi="Arial Narrow" w:cs="Arial"/>
          <w:szCs w:val="24"/>
        </w:rPr>
        <w:t xml:space="preserve">Páteřní rozvody systému </w:t>
      </w:r>
      <w:r w:rsidR="0050360D">
        <w:rPr>
          <w:rFonts w:ascii="Arial Narrow" w:hAnsi="Arial Narrow" w:cs="Arial"/>
          <w:szCs w:val="24"/>
        </w:rPr>
        <w:t>PZTS</w:t>
      </w:r>
      <w:r>
        <w:rPr>
          <w:rFonts w:ascii="Arial Narrow" w:hAnsi="Arial Narrow" w:cs="Arial"/>
          <w:szCs w:val="24"/>
        </w:rPr>
        <w:t xml:space="preserve"> budou řešeny metalickými kabely 3XNx0,8, které propojí RD B07.x v B.7 111 s jednotlivými rozvaděči </w:t>
      </w:r>
      <w:proofErr w:type="spellStart"/>
      <w:r>
        <w:rPr>
          <w:rFonts w:ascii="Arial Narrow" w:hAnsi="Arial Narrow" w:cs="Arial"/>
          <w:szCs w:val="24"/>
        </w:rPr>
        <w:t>RK.xxx</w:t>
      </w:r>
      <w:proofErr w:type="spellEnd"/>
      <w:r w:rsidR="00E212F8">
        <w:rPr>
          <w:rFonts w:ascii="Arial Narrow" w:hAnsi="Arial Narrow" w:cs="Arial"/>
          <w:szCs w:val="24"/>
        </w:rPr>
        <w:t xml:space="preserve"> a </w:t>
      </w:r>
      <w:proofErr w:type="spellStart"/>
      <w:r w:rsidR="00E212F8">
        <w:rPr>
          <w:rFonts w:ascii="Arial Narrow" w:hAnsi="Arial Narrow" w:cs="Arial"/>
          <w:szCs w:val="24"/>
        </w:rPr>
        <w:t>RPZ.xxx</w:t>
      </w:r>
      <w:proofErr w:type="spellEnd"/>
      <w:r>
        <w:rPr>
          <w:rFonts w:ascii="Arial Narrow" w:hAnsi="Arial Narrow" w:cs="Arial"/>
          <w:szCs w:val="24"/>
        </w:rPr>
        <w:t xml:space="preserve">. </w:t>
      </w:r>
      <w:r w:rsidR="00E212F8">
        <w:rPr>
          <w:rFonts w:ascii="Arial Narrow" w:hAnsi="Arial Narrow" w:cs="Arial"/>
          <w:szCs w:val="24"/>
        </w:rPr>
        <w:t xml:space="preserve">Kabelem bude vedena komunikační sběrnice RS485 a </w:t>
      </w:r>
      <w:r w:rsidR="00E212F8">
        <w:rPr>
          <w:rFonts w:ascii="Arial Narrow" w:hAnsi="Arial Narrow" w:cs="Arial"/>
          <w:szCs w:val="24"/>
        </w:rPr>
        <w:lastRenderedPageBreak/>
        <w:t>napájení 12Vss. Pro napájení bude použito 2x4 vodičů pro dosažení průřezu min. 2,8mm.</w:t>
      </w:r>
      <w:r w:rsidR="0050360D">
        <w:rPr>
          <w:rFonts w:ascii="Arial Narrow" w:hAnsi="Arial Narrow" w:cs="Arial"/>
          <w:szCs w:val="24"/>
        </w:rPr>
        <w:t xml:space="preserve"> Kabely budou uloženy v chráničkách</w:t>
      </w:r>
      <w:r w:rsidR="00600B81">
        <w:rPr>
          <w:rFonts w:ascii="Arial Narrow" w:hAnsi="Arial Narrow" w:cs="Arial"/>
          <w:szCs w:val="24"/>
        </w:rPr>
        <w:t>.</w:t>
      </w:r>
      <w:r w:rsidR="00600B81" w:rsidRPr="00600B81">
        <w:rPr>
          <w:rFonts w:ascii="Arial Narrow" w:hAnsi="Arial Narrow" w:cs="Arial"/>
          <w:szCs w:val="24"/>
        </w:rPr>
        <w:t xml:space="preserve"> </w:t>
      </w:r>
      <w:r w:rsidR="00600B81">
        <w:rPr>
          <w:rFonts w:ascii="Arial Narrow" w:hAnsi="Arial Narrow" w:cs="Arial"/>
          <w:szCs w:val="24"/>
        </w:rPr>
        <w:t>Nadzemní část chrániček a trubek bude opatřena UV odolným návlekem</w:t>
      </w:r>
      <w:r w:rsidR="0050360D">
        <w:rPr>
          <w:rFonts w:ascii="Arial Narrow" w:hAnsi="Arial Narrow" w:cs="Arial"/>
          <w:szCs w:val="24"/>
        </w:rPr>
        <w:t>.</w:t>
      </w:r>
      <w:r w:rsidR="0050360D" w:rsidRPr="0050360D">
        <w:rPr>
          <w:rFonts w:ascii="Arial Narrow" w:hAnsi="Arial Narrow" w:cs="Arial"/>
          <w:szCs w:val="24"/>
        </w:rPr>
        <w:t xml:space="preserve"> </w:t>
      </w:r>
    </w:p>
    <w:p w:rsidR="0050360D" w:rsidRPr="004C0B2B" w:rsidRDefault="0050360D" w:rsidP="0050360D">
      <w:pPr>
        <w:spacing w:before="100" w:beforeAutospacing="1"/>
        <w:rPr>
          <w:rFonts w:ascii="Arial Narrow" w:hAnsi="Arial Narrow" w:cs="Arial"/>
          <w:szCs w:val="24"/>
        </w:rPr>
      </w:pPr>
      <w:r>
        <w:rPr>
          <w:rFonts w:ascii="Arial Narrow" w:hAnsi="Arial Narrow" w:cs="Arial"/>
          <w:szCs w:val="24"/>
        </w:rPr>
        <w:t xml:space="preserve">Trasa mezi </w:t>
      </w:r>
      <w:proofErr w:type="spellStart"/>
      <w:r>
        <w:rPr>
          <w:rFonts w:ascii="Arial Narrow" w:hAnsi="Arial Narrow" w:cs="Arial"/>
          <w:szCs w:val="24"/>
        </w:rPr>
        <w:t>RR.xxx</w:t>
      </w:r>
      <w:proofErr w:type="spellEnd"/>
      <w:r>
        <w:rPr>
          <w:rFonts w:ascii="Arial Narrow" w:hAnsi="Arial Narrow" w:cs="Arial"/>
          <w:szCs w:val="24"/>
        </w:rPr>
        <w:t xml:space="preserve"> a </w:t>
      </w:r>
      <w:proofErr w:type="spellStart"/>
      <w:r>
        <w:rPr>
          <w:rFonts w:ascii="Arial Narrow" w:hAnsi="Arial Narrow" w:cs="Arial"/>
          <w:szCs w:val="24"/>
        </w:rPr>
        <w:t>RK.xxx</w:t>
      </w:r>
      <w:proofErr w:type="spellEnd"/>
      <w:r>
        <w:rPr>
          <w:rFonts w:ascii="Arial Narrow" w:hAnsi="Arial Narrow" w:cs="Arial"/>
          <w:szCs w:val="24"/>
        </w:rPr>
        <w:t xml:space="preserve"> po sloupku oplocení bude řešena kovovou instalační trubkou DN40, přichycenou na sloupek oplocení. </w:t>
      </w:r>
    </w:p>
    <w:p w:rsidR="00E212F8" w:rsidRDefault="00E212F8" w:rsidP="00997132">
      <w:pPr>
        <w:spacing w:before="100" w:beforeAutospacing="1"/>
        <w:rPr>
          <w:rFonts w:ascii="Arial Narrow" w:hAnsi="Arial Narrow" w:cs="Arial"/>
          <w:szCs w:val="24"/>
        </w:rPr>
      </w:pPr>
      <w:r>
        <w:rPr>
          <w:rFonts w:ascii="Arial Narrow" w:hAnsi="Arial Narrow" w:cs="Arial"/>
          <w:szCs w:val="24"/>
        </w:rPr>
        <w:t xml:space="preserve">Rozvody mezi </w:t>
      </w:r>
      <w:proofErr w:type="spellStart"/>
      <w:r>
        <w:rPr>
          <w:rFonts w:ascii="Arial Narrow" w:hAnsi="Arial Narrow" w:cs="Arial"/>
          <w:szCs w:val="24"/>
        </w:rPr>
        <w:t>RK.xxx</w:t>
      </w:r>
      <w:proofErr w:type="spellEnd"/>
      <w:r>
        <w:rPr>
          <w:rFonts w:ascii="Arial Narrow" w:hAnsi="Arial Narrow" w:cs="Arial"/>
          <w:szCs w:val="24"/>
        </w:rPr>
        <w:t xml:space="preserve"> a jednotlivými detektory budou řešeny kabely </w:t>
      </w:r>
      <w:r w:rsidR="0050360D">
        <w:rPr>
          <w:rFonts w:ascii="Arial Narrow" w:hAnsi="Arial Narrow" w:cs="Arial"/>
          <w:szCs w:val="24"/>
        </w:rPr>
        <w:t>U</w:t>
      </w:r>
      <w:r>
        <w:rPr>
          <w:rFonts w:ascii="Arial Narrow" w:hAnsi="Arial Narrow" w:cs="Arial"/>
          <w:szCs w:val="24"/>
        </w:rPr>
        <w:t>TP Cat.5E PE, pro vnější instalace.</w:t>
      </w:r>
      <w:r w:rsidR="0050360D" w:rsidRPr="0050360D">
        <w:rPr>
          <w:rFonts w:ascii="Arial Narrow" w:hAnsi="Arial Narrow" w:cs="Arial"/>
          <w:szCs w:val="24"/>
        </w:rPr>
        <w:t xml:space="preserve"> </w:t>
      </w:r>
      <w:r w:rsidR="0050360D">
        <w:rPr>
          <w:rFonts w:ascii="Arial Narrow" w:hAnsi="Arial Narrow" w:cs="Arial"/>
          <w:szCs w:val="24"/>
        </w:rPr>
        <w:t xml:space="preserve">Trasa mezi </w:t>
      </w:r>
      <w:proofErr w:type="spellStart"/>
      <w:r w:rsidR="0050360D">
        <w:rPr>
          <w:rFonts w:ascii="Arial Narrow" w:hAnsi="Arial Narrow" w:cs="Arial"/>
          <w:szCs w:val="24"/>
        </w:rPr>
        <w:t>RK.xxx</w:t>
      </w:r>
      <w:proofErr w:type="spellEnd"/>
      <w:r w:rsidR="0050360D">
        <w:rPr>
          <w:rFonts w:ascii="Arial Narrow" w:hAnsi="Arial Narrow" w:cs="Arial"/>
          <w:szCs w:val="24"/>
        </w:rPr>
        <w:t xml:space="preserve"> a samotným detektorem bude volně, v PVC trubce odolné UV záření.</w:t>
      </w:r>
    </w:p>
    <w:p w:rsidR="0050360D" w:rsidRDefault="00E212F8" w:rsidP="0050360D">
      <w:pPr>
        <w:spacing w:before="100" w:beforeAutospacing="1"/>
        <w:rPr>
          <w:rFonts w:ascii="Arial Narrow" w:hAnsi="Arial Narrow" w:cs="Arial"/>
          <w:szCs w:val="24"/>
        </w:rPr>
      </w:pPr>
      <w:r>
        <w:rPr>
          <w:rFonts w:ascii="Arial Narrow" w:hAnsi="Arial Narrow" w:cs="Arial"/>
          <w:szCs w:val="24"/>
        </w:rPr>
        <w:t xml:space="preserve">MW bariéry budou připojeny na vlastní rozvaděč </w:t>
      </w:r>
      <w:proofErr w:type="spellStart"/>
      <w:r>
        <w:rPr>
          <w:rFonts w:ascii="Arial Narrow" w:hAnsi="Arial Narrow" w:cs="Arial"/>
          <w:szCs w:val="24"/>
        </w:rPr>
        <w:t>RMW.xxx</w:t>
      </w:r>
      <w:proofErr w:type="spellEnd"/>
      <w:r>
        <w:rPr>
          <w:rFonts w:ascii="Arial Narrow" w:hAnsi="Arial Narrow" w:cs="Arial"/>
          <w:szCs w:val="24"/>
        </w:rPr>
        <w:t xml:space="preserve">, který bude umístěn na sloupku pod MW bariérou. Součástí rozvaděče je zálohovaný 12V zdroj MW bariér. V tomto rozvaděči budou ukončeny zemní chráničky. </w:t>
      </w:r>
      <w:r w:rsidR="0050360D">
        <w:rPr>
          <w:rFonts w:ascii="Arial Narrow" w:hAnsi="Arial Narrow" w:cs="Arial"/>
          <w:szCs w:val="24"/>
        </w:rPr>
        <w:t xml:space="preserve">Trasa mezi </w:t>
      </w:r>
      <w:proofErr w:type="spellStart"/>
      <w:r w:rsidR="0050360D">
        <w:rPr>
          <w:rFonts w:ascii="Arial Narrow" w:hAnsi="Arial Narrow" w:cs="Arial"/>
          <w:szCs w:val="24"/>
        </w:rPr>
        <w:t>RMW.xxx</w:t>
      </w:r>
      <w:proofErr w:type="spellEnd"/>
      <w:r w:rsidR="0050360D">
        <w:rPr>
          <w:rFonts w:ascii="Arial Narrow" w:hAnsi="Arial Narrow" w:cs="Arial"/>
          <w:szCs w:val="24"/>
        </w:rPr>
        <w:t xml:space="preserve"> a samotným detektorem bude volně, v PVC trubce odolné UV záření.</w:t>
      </w:r>
    </w:p>
    <w:p w:rsidR="0050360D" w:rsidRPr="004C0B2B" w:rsidRDefault="0050360D" w:rsidP="0050360D">
      <w:pPr>
        <w:spacing w:before="100" w:beforeAutospacing="1"/>
        <w:rPr>
          <w:rFonts w:ascii="Arial Narrow" w:hAnsi="Arial Narrow" w:cs="Arial"/>
          <w:szCs w:val="24"/>
        </w:rPr>
      </w:pPr>
      <w:r w:rsidRPr="004C0B2B">
        <w:rPr>
          <w:rFonts w:ascii="Arial Narrow" w:hAnsi="Arial Narrow" w:cs="Arial"/>
          <w:szCs w:val="24"/>
        </w:rPr>
        <w:t>Před zahájením výkopových prací bude v dotčených lokalitách provedeno vytýčení stávajících sítí.</w:t>
      </w:r>
    </w:p>
    <w:p w:rsidR="0050360D" w:rsidRPr="008B003E" w:rsidRDefault="0050360D" w:rsidP="0050360D">
      <w:pPr>
        <w:pStyle w:val="Zkladntext2"/>
        <w:tabs>
          <w:tab w:val="left" w:pos="-720"/>
        </w:tabs>
        <w:jc w:val="left"/>
        <w:rPr>
          <w:sz w:val="22"/>
          <w:szCs w:val="22"/>
        </w:rPr>
      </w:pPr>
    </w:p>
    <w:p w:rsidR="0050360D" w:rsidRDefault="0050360D" w:rsidP="0050360D">
      <w:r>
        <w:rPr>
          <w:b/>
          <w:bCs/>
          <w:i/>
        </w:rPr>
        <w:t>Pozn.:</w:t>
      </w:r>
      <w:r>
        <w:rPr>
          <w:i/>
        </w:rPr>
        <w:t xml:space="preserve"> Je nutné dodržet vzdálenost pro přiblížení slaboproudých a silnoproudých rozvodů při souběhu, křížení vedení je povoleno (viz. ČSN EN 50 174-2).</w:t>
      </w:r>
    </w:p>
    <w:p w:rsidR="0050360D" w:rsidRDefault="0050360D" w:rsidP="0050360D">
      <w:pPr>
        <w:spacing w:before="100" w:beforeAutospacing="1"/>
        <w:rPr>
          <w:rFonts w:ascii="Arial Narrow" w:hAnsi="Arial Narrow" w:cs="Arial"/>
          <w:szCs w:val="24"/>
        </w:rPr>
      </w:pPr>
    </w:p>
    <w:p w:rsidR="0058047A" w:rsidRPr="00301C96" w:rsidRDefault="0058047A" w:rsidP="0058047A">
      <w:pPr>
        <w:spacing w:before="120"/>
        <w:outlineLvl w:val="0"/>
        <w:rPr>
          <w:rFonts w:ascii="Arial Narrow" w:hAnsi="Arial Narrow"/>
          <w:b/>
          <w:bCs/>
          <w:u w:val="single"/>
        </w:rPr>
      </w:pPr>
      <w:r w:rsidRPr="00301C96">
        <w:rPr>
          <w:rFonts w:ascii="Arial Narrow" w:hAnsi="Arial Narrow"/>
          <w:b/>
          <w:bCs/>
          <w:u w:val="single"/>
        </w:rPr>
        <w:t>Perimetrický detekční systém (PDS)</w:t>
      </w:r>
    </w:p>
    <w:p w:rsidR="00301C96" w:rsidRDefault="00301C96" w:rsidP="00301C96">
      <w:pPr>
        <w:spacing w:before="100" w:beforeAutospacing="1"/>
        <w:rPr>
          <w:rFonts w:ascii="Arial Narrow" w:hAnsi="Arial Narrow" w:cs="Arial"/>
          <w:szCs w:val="24"/>
        </w:rPr>
      </w:pPr>
      <w:r w:rsidRPr="00E468A9">
        <w:rPr>
          <w:rFonts w:ascii="Arial Narrow" w:hAnsi="Arial Narrow" w:cs="Arial"/>
          <w:b/>
          <w:bCs/>
          <w:szCs w:val="24"/>
        </w:rPr>
        <w:t>Napájení:</w:t>
      </w:r>
    </w:p>
    <w:p w:rsidR="00301C96" w:rsidRDefault="00301C96" w:rsidP="00301C96">
      <w:pPr>
        <w:spacing w:before="100" w:beforeAutospacing="1"/>
        <w:rPr>
          <w:rFonts w:ascii="Arial Narrow" w:hAnsi="Arial Narrow" w:cs="Arial"/>
          <w:szCs w:val="24"/>
        </w:rPr>
      </w:pPr>
      <w:r>
        <w:rPr>
          <w:rFonts w:ascii="Arial Narrow" w:hAnsi="Arial Narrow" w:cs="Arial"/>
          <w:szCs w:val="24"/>
        </w:rPr>
        <w:t>Pro systém PDS provedena nová síťová přípojka - viz. část Elektroinstalace.</w:t>
      </w:r>
      <w:r w:rsidR="00D22A4D" w:rsidRPr="00D22A4D">
        <w:rPr>
          <w:rFonts w:ascii="Arial Narrow" w:hAnsi="Arial Narrow" w:cs="Arial"/>
          <w:szCs w:val="24"/>
        </w:rPr>
        <w:t xml:space="preserve"> Předpokládaný příkon - cca  </w:t>
      </w:r>
      <w:r w:rsidR="00D22A4D">
        <w:rPr>
          <w:rFonts w:ascii="Arial Narrow" w:hAnsi="Arial Narrow" w:cs="Arial"/>
          <w:szCs w:val="24"/>
        </w:rPr>
        <w:t>12</w:t>
      </w:r>
      <w:r w:rsidR="00D22A4D" w:rsidRPr="00D22A4D">
        <w:rPr>
          <w:rFonts w:ascii="Arial Narrow" w:hAnsi="Arial Narrow" w:cs="Arial"/>
          <w:szCs w:val="24"/>
        </w:rPr>
        <w:t>0W.</w:t>
      </w:r>
    </w:p>
    <w:p w:rsidR="002F4B3C" w:rsidRDefault="002F4B3C" w:rsidP="002F4B3C">
      <w:pPr>
        <w:spacing w:before="100" w:beforeAutospacing="1"/>
        <w:rPr>
          <w:rFonts w:ascii="Arial Narrow" w:hAnsi="Arial Narrow" w:cs="Arial"/>
          <w:szCs w:val="24"/>
        </w:rPr>
      </w:pPr>
      <w:r w:rsidRPr="00D22A4D">
        <w:rPr>
          <w:rFonts w:ascii="Arial Narrow" w:hAnsi="Arial Narrow" w:cs="Arial"/>
          <w:szCs w:val="24"/>
        </w:rPr>
        <w:t xml:space="preserve">Systém </w:t>
      </w:r>
      <w:r>
        <w:rPr>
          <w:rFonts w:ascii="Arial Narrow" w:hAnsi="Arial Narrow" w:cs="Arial"/>
          <w:szCs w:val="24"/>
        </w:rPr>
        <w:t>PDS</w:t>
      </w:r>
      <w:r w:rsidRPr="00D22A4D">
        <w:rPr>
          <w:rFonts w:ascii="Arial Narrow" w:hAnsi="Arial Narrow" w:cs="Arial"/>
          <w:szCs w:val="24"/>
        </w:rPr>
        <w:t xml:space="preserve"> </w:t>
      </w:r>
      <w:r>
        <w:rPr>
          <w:rFonts w:ascii="Arial Narrow" w:hAnsi="Arial Narrow" w:cs="Arial"/>
          <w:szCs w:val="24"/>
        </w:rPr>
        <w:t>bude</w:t>
      </w:r>
      <w:r w:rsidRPr="00D22A4D">
        <w:rPr>
          <w:rFonts w:ascii="Arial Narrow" w:hAnsi="Arial Narrow" w:cs="Arial"/>
          <w:szCs w:val="24"/>
        </w:rPr>
        <w:t xml:space="preserve"> zálohován centrální</w:t>
      </w:r>
      <w:r>
        <w:rPr>
          <w:rFonts w:ascii="Arial Narrow" w:hAnsi="Arial Narrow" w:cs="Arial"/>
          <w:szCs w:val="24"/>
        </w:rPr>
        <w:t>m</w:t>
      </w:r>
      <w:r w:rsidRPr="00D22A4D">
        <w:rPr>
          <w:rFonts w:ascii="Arial Narrow" w:hAnsi="Arial Narrow" w:cs="Arial"/>
          <w:szCs w:val="24"/>
        </w:rPr>
        <w:t xml:space="preserve"> diesel agregátem areálu.</w:t>
      </w:r>
      <w:r>
        <w:rPr>
          <w:rFonts w:ascii="Arial Narrow" w:hAnsi="Arial Narrow" w:cs="Arial"/>
          <w:szCs w:val="24"/>
        </w:rPr>
        <w:t xml:space="preserve"> Dle závěru z TER č.5 ze dne 11.3.2015 - </w:t>
      </w:r>
      <w:r w:rsidRPr="00D042EC">
        <w:rPr>
          <w:rFonts w:ascii="Arial Narrow" w:hAnsi="Arial Narrow" w:cs="Arial"/>
          <w:szCs w:val="24"/>
        </w:rPr>
        <w:t>Bezpečnostní systém vč. kamer bude navržen tak, aby byl zálohován na dobu min. 15 minut. Osvětlení zakázaného pásma bude zálohováno stávajícím náhradním zdrojem</w:t>
      </w:r>
      <w:r w:rsidR="003E7A6E">
        <w:rPr>
          <w:rFonts w:ascii="Arial Narrow" w:hAnsi="Arial Narrow" w:cs="Arial"/>
          <w:szCs w:val="24"/>
        </w:rPr>
        <w:t xml:space="preserve"> </w:t>
      </w:r>
      <w:r w:rsidRPr="00D042EC">
        <w:rPr>
          <w:rFonts w:ascii="Arial Narrow" w:hAnsi="Arial Narrow" w:cs="Arial"/>
          <w:szCs w:val="24"/>
        </w:rPr>
        <w:t>- dieselagregátem.</w:t>
      </w:r>
    </w:p>
    <w:p w:rsidR="002F4B3C" w:rsidRDefault="002F4B3C" w:rsidP="002F4B3C">
      <w:pPr>
        <w:spacing w:before="100" w:beforeAutospacing="1"/>
        <w:rPr>
          <w:rFonts w:ascii="Arial Narrow" w:hAnsi="Arial Narrow" w:cs="Arial"/>
          <w:szCs w:val="24"/>
        </w:rPr>
      </w:pPr>
      <w:r w:rsidRPr="00D22A4D">
        <w:rPr>
          <w:rFonts w:ascii="Arial Narrow" w:hAnsi="Arial Narrow" w:cs="Arial"/>
          <w:szCs w:val="24"/>
        </w:rPr>
        <w:t xml:space="preserve">Záložní zdroj musí odpovídat ČSN EN 50131-1 edice 2 dle stupně zabezpečení. Každá část zařízení </w:t>
      </w:r>
      <w:r>
        <w:rPr>
          <w:rFonts w:ascii="Arial Narrow" w:hAnsi="Arial Narrow" w:cs="Arial"/>
          <w:szCs w:val="24"/>
        </w:rPr>
        <w:t>PD</w:t>
      </w:r>
      <w:r w:rsidRPr="00D22A4D">
        <w:rPr>
          <w:rFonts w:ascii="Arial Narrow" w:hAnsi="Arial Narrow" w:cs="Arial"/>
          <w:szCs w:val="24"/>
        </w:rPr>
        <w:t>S napájená ze základního zdroje, musí při výpadku tohoto zdroje zůstat v časově omezeném provozu z náhradního. zdroje minimálně 30 hod. v pohotovostním stavu, z toho 15 min. ve stavu poplachu je-li výpadek signalizován v místě trvalé obsluhy.</w:t>
      </w:r>
    </w:p>
    <w:p w:rsidR="00F644FA" w:rsidRPr="00F644FA" w:rsidRDefault="00F644FA" w:rsidP="00F644FA">
      <w:pPr>
        <w:spacing w:before="100" w:beforeAutospacing="1"/>
        <w:rPr>
          <w:rFonts w:ascii="Arial Narrow" w:hAnsi="Arial Narrow" w:cs="Arial"/>
          <w:szCs w:val="24"/>
        </w:rPr>
      </w:pPr>
      <w:r w:rsidRPr="00F644FA">
        <w:rPr>
          <w:rFonts w:ascii="Arial Narrow" w:hAnsi="Arial Narrow" w:cs="Arial"/>
          <w:szCs w:val="24"/>
        </w:rPr>
        <w:t>Pomocný zdroj napájí prvky PDS</w:t>
      </w:r>
      <w:r>
        <w:rPr>
          <w:rFonts w:ascii="Arial Narrow" w:hAnsi="Arial Narrow" w:cs="Arial"/>
          <w:szCs w:val="24"/>
        </w:rPr>
        <w:t xml:space="preserve"> 1 mezi rozvaděči RK.001 a RK.010</w:t>
      </w:r>
      <w:r w:rsidRPr="00F644FA">
        <w:rPr>
          <w:rFonts w:ascii="Arial Narrow" w:hAnsi="Arial Narrow" w:cs="Arial"/>
          <w:szCs w:val="24"/>
        </w:rPr>
        <w:t>. Bude zálohován bezúdržbovým akumulátorem 12V/38 Ah, umístěným v krytu zdroje.</w:t>
      </w:r>
    </w:p>
    <w:p w:rsidR="00F644FA" w:rsidRPr="00F644FA" w:rsidRDefault="00F644FA" w:rsidP="00F644FA">
      <w:pPr>
        <w:spacing w:before="100" w:beforeAutospacing="1"/>
        <w:rPr>
          <w:rFonts w:ascii="Arial Narrow" w:hAnsi="Arial Narrow" w:cs="Arial"/>
          <w:szCs w:val="24"/>
        </w:rPr>
      </w:pPr>
      <w:r w:rsidRPr="00F644FA">
        <w:rPr>
          <w:rFonts w:ascii="Arial Narrow" w:hAnsi="Arial Narrow" w:cs="Arial"/>
          <w:szCs w:val="24"/>
        </w:rPr>
        <w:t>Pomocný zdroj napájí prvky PDS</w:t>
      </w:r>
      <w:r>
        <w:rPr>
          <w:rFonts w:ascii="Arial Narrow" w:hAnsi="Arial Narrow" w:cs="Arial"/>
          <w:szCs w:val="24"/>
        </w:rPr>
        <w:t xml:space="preserve"> 2 mezi rozvaděči RK.010 a RK.020</w:t>
      </w:r>
      <w:r w:rsidRPr="00F644FA">
        <w:rPr>
          <w:rFonts w:ascii="Arial Narrow" w:hAnsi="Arial Narrow" w:cs="Arial"/>
          <w:szCs w:val="24"/>
        </w:rPr>
        <w:t>. Bude zálohován bezúdržbovým akumulátorem 12V/38 Ah, umístěným v krytu zdroje.</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50360D" w:rsidRDefault="0050360D" w:rsidP="0050360D">
      <w:pPr>
        <w:spacing w:before="100" w:beforeAutospacing="1"/>
        <w:rPr>
          <w:rFonts w:ascii="Arial Narrow" w:hAnsi="Arial Narrow" w:cs="Arial"/>
          <w:szCs w:val="24"/>
        </w:rPr>
      </w:pPr>
      <w:r>
        <w:rPr>
          <w:rFonts w:ascii="Arial Narrow" w:hAnsi="Arial Narrow" w:cs="Arial"/>
          <w:szCs w:val="24"/>
        </w:rPr>
        <w:t xml:space="preserve">Rozvody systému PDS budou řešeny datovými metalickými kabely UTP Cat.5E PE, které propojí RD B07.x v B.7 111 s rozvaděčem PES. Samostatným kabelem bude vedena komunikační sběrnice RS485 a samostatným kabelem komunikační trasa TCP/IP. Kabely budou uloženy v </w:t>
      </w:r>
      <w:r w:rsidR="003E7A6E">
        <w:rPr>
          <w:rFonts w:ascii="Arial Narrow" w:hAnsi="Arial Narrow" w:cs="Arial"/>
          <w:szCs w:val="24"/>
        </w:rPr>
        <w:t xml:space="preserve">zemních </w:t>
      </w:r>
      <w:r>
        <w:rPr>
          <w:rFonts w:ascii="Arial Narrow" w:hAnsi="Arial Narrow" w:cs="Arial"/>
          <w:szCs w:val="24"/>
        </w:rPr>
        <w:t>chráničkách.</w:t>
      </w:r>
      <w:r w:rsidRPr="0050360D">
        <w:rPr>
          <w:rFonts w:ascii="Arial Narrow" w:hAnsi="Arial Narrow" w:cs="Arial"/>
          <w:szCs w:val="24"/>
        </w:rPr>
        <w:t xml:space="preserve"> </w:t>
      </w:r>
    </w:p>
    <w:p w:rsidR="0058047A" w:rsidRDefault="0050360D" w:rsidP="0058047A">
      <w:pPr>
        <w:spacing w:before="100" w:beforeAutospacing="1"/>
        <w:rPr>
          <w:rFonts w:ascii="Arial Narrow" w:hAnsi="Arial Narrow"/>
          <w:szCs w:val="22"/>
        </w:rPr>
      </w:pPr>
      <w:r>
        <w:rPr>
          <w:rFonts w:ascii="Arial Narrow" w:hAnsi="Arial Narrow"/>
          <w:szCs w:val="22"/>
        </w:rPr>
        <w:lastRenderedPageBreak/>
        <w:t>Rozvody mezi jednotlivými detektory na oplocení budou upevněny vázacími páskami (vazba cca 10x mezi senzory po 30cm).</w:t>
      </w:r>
    </w:p>
    <w:p w:rsidR="0050360D" w:rsidRPr="004C0B2B" w:rsidRDefault="0050360D" w:rsidP="0050360D">
      <w:pPr>
        <w:spacing w:before="100" w:beforeAutospacing="1"/>
        <w:rPr>
          <w:rFonts w:ascii="Arial Narrow" w:hAnsi="Arial Narrow" w:cs="Arial"/>
          <w:szCs w:val="24"/>
        </w:rPr>
      </w:pPr>
      <w:r w:rsidRPr="004C0B2B">
        <w:rPr>
          <w:rFonts w:ascii="Arial Narrow" w:hAnsi="Arial Narrow" w:cs="Arial"/>
          <w:szCs w:val="24"/>
        </w:rPr>
        <w:t>Před zahájením výkopových prací bude v dotčených lokalitách provedeno vytýčení stávajících sítí.</w:t>
      </w:r>
    </w:p>
    <w:p w:rsidR="0050360D" w:rsidRPr="008B003E" w:rsidRDefault="0050360D" w:rsidP="0050360D">
      <w:pPr>
        <w:pStyle w:val="Zkladntext2"/>
        <w:tabs>
          <w:tab w:val="left" w:pos="-720"/>
        </w:tabs>
        <w:jc w:val="left"/>
        <w:rPr>
          <w:sz w:val="22"/>
          <w:szCs w:val="22"/>
        </w:rPr>
      </w:pPr>
    </w:p>
    <w:p w:rsidR="0050360D" w:rsidRDefault="0050360D" w:rsidP="0050360D">
      <w:pPr>
        <w:rPr>
          <w:i/>
        </w:rPr>
      </w:pPr>
      <w:r>
        <w:rPr>
          <w:b/>
          <w:bCs/>
          <w:i/>
        </w:rPr>
        <w:t>Pozn.:</w:t>
      </w:r>
      <w:r>
        <w:rPr>
          <w:i/>
        </w:rPr>
        <w:t xml:space="preserve"> Je nutné dodržet vzdálenost pro přiblížení slaboproudých a silnoproudých rozvodů při souběhu, křížení vedení je povoleno (viz. ČSN EN 50 174-2).</w:t>
      </w:r>
    </w:p>
    <w:p w:rsidR="00600B81" w:rsidRDefault="00600B81" w:rsidP="0050360D"/>
    <w:p w:rsidR="0050360D" w:rsidRPr="00600B81" w:rsidRDefault="00600B81" w:rsidP="00600B81">
      <w:pPr>
        <w:spacing w:before="120"/>
        <w:outlineLvl w:val="0"/>
        <w:rPr>
          <w:rFonts w:ascii="Arial Narrow" w:hAnsi="Arial Narrow"/>
          <w:b/>
          <w:bCs/>
          <w:u w:val="single"/>
        </w:rPr>
      </w:pPr>
      <w:bookmarkStart w:id="2" w:name="_Toc162777618"/>
      <w:r w:rsidRPr="00600B81">
        <w:rPr>
          <w:rFonts w:ascii="Arial Narrow" w:hAnsi="Arial Narrow"/>
          <w:b/>
          <w:bCs/>
          <w:u w:val="single"/>
        </w:rPr>
        <w:t>Pokyny pro montážní pracovníky</w:t>
      </w:r>
      <w:bookmarkEnd w:id="2"/>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Tento projekt  je bezpodmínečně nutno dodržet.</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Instalaci zařízení a vedení je nutno provést podle tohoto projektu.</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Instalaci zařízení a vedení je nutno provést podle norem ČSN P CEN/TS 54-14, ČSN 33 2000-4-41 edice 2, ČSN 34 2300 a předpisů na ně navazujících.</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Veškeré změny vzniklé během montáže oproti projektové dokumentaci musí být konzultovány s projektantem, a řádně zaznamenány montážními pracovníky do pracovního paré P.D.</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Před montáží musí objednatel zajistit proškolení montážních pracovníků bezpečnostním technikem o bezpečnosti práce v objektu.</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 xml:space="preserve">Montážní pracovníci musí mít pověření k práci v objektu. </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Je nutno prověřit, zda byly objednatelem splněny požadavky zhotovitele.</w:t>
      </w:r>
    </w:p>
    <w:p w:rsidR="00600B81" w:rsidRPr="00765326" w:rsidRDefault="00600B81" w:rsidP="00600B81">
      <w:pPr>
        <w:suppressAutoHyphens/>
        <w:jc w:val="both"/>
        <w:rPr>
          <w:sz w:val="22"/>
          <w:szCs w:val="22"/>
        </w:rPr>
      </w:pPr>
    </w:p>
    <w:p w:rsidR="00600B81" w:rsidRPr="00600B81" w:rsidRDefault="00600B81" w:rsidP="00600B81">
      <w:pPr>
        <w:spacing w:before="120"/>
        <w:outlineLvl w:val="0"/>
        <w:rPr>
          <w:rFonts w:ascii="Arial Narrow" w:hAnsi="Arial Narrow"/>
          <w:b/>
          <w:bCs/>
          <w:u w:val="single"/>
        </w:rPr>
      </w:pPr>
      <w:bookmarkStart w:id="3" w:name="_Toc162777619"/>
      <w:bookmarkStart w:id="4" w:name="_Toc401013869"/>
      <w:r w:rsidRPr="00600B81">
        <w:rPr>
          <w:rFonts w:ascii="Arial Narrow" w:hAnsi="Arial Narrow"/>
          <w:b/>
          <w:bCs/>
          <w:u w:val="single"/>
        </w:rPr>
        <w:t>Zkušební provoz</w:t>
      </w:r>
      <w:bookmarkEnd w:id="3"/>
      <w:bookmarkEnd w:id="4"/>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 xml:space="preserve">Po provedení výchozí revize podle ČSN 33 2000-6, ČSN 33 1500 a souvisejících norem a předpisů a před uvedením  zařízení  do trvalého provozu bude zařízení podrobeno </w:t>
      </w:r>
      <w:r w:rsidR="00BB116E">
        <w:rPr>
          <w:rFonts w:ascii="Arial Narrow" w:hAnsi="Arial Narrow"/>
          <w:szCs w:val="22"/>
        </w:rPr>
        <w:t>30-</w:t>
      </w:r>
      <w:proofErr w:type="spellStart"/>
      <w:r w:rsidRPr="00600B81">
        <w:rPr>
          <w:rFonts w:ascii="Arial Narrow" w:hAnsi="Arial Narrow"/>
          <w:szCs w:val="22"/>
        </w:rPr>
        <w:t>tidennímu</w:t>
      </w:r>
      <w:proofErr w:type="spellEnd"/>
      <w:r w:rsidRPr="00600B81">
        <w:rPr>
          <w:rFonts w:ascii="Arial Narrow" w:hAnsi="Arial Narrow"/>
          <w:szCs w:val="22"/>
        </w:rPr>
        <w:t xml:space="preserve">  zkušebnímu provozu. Během zkušebního provozu bude kontrolováno: provoz na síť, provoz na záložní zdroj </w:t>
      </w:r>
      <w:r w:rsidRPr="00600B81">
        <w:rPr>
          <w:rFonts w:ascii="Arial Narrow" w:hAnsi="Arial Narrow"/>
          <w:szCs w:val="22"/>
        </w:rPr>
        <w:noBreakHyphen/>
        <w:t xml:space="preserve"> UPS.</w:t>
      </w:r>
    </w:p>
    <w:p w:rsidR="00600B81" w:rsidRPr="00765326" w:rsidRDefault="00600B81" w:rsidP="00600B81">
      <w:pPr>
        <w:pStyle w:val="Zkladntext"/>
        <w:rPr>
          <w:b/>
          <w:spacing w:val="-3"/>
          <w:sz w:val="22"/>
          <w:szCs w:val="22"/>
        </w:rPr>
      </w:pPr>
    </w:p>
    <w:p w:rsidR="00600B81" w:rsidRPr="00600B81" w:rsidRDefault="00600B81" w:rsidP="00600B81">
      <w:pPr>
        <w:spacing w:before="120"/>
        <w:outlineLvl w:val="0"/>
        <w:rPr>
          <w:rFonts w:ascii="Arial Narrow" w:hAnsi="Arial Narrow"/>
          <w:b/>
          <w:bCs/>
          <w:u w:val="single"/>
        </w:rPr>
      </w:pPr>
      <w:bookmarkStart w:id="5" w:name="_Toc162777620"/>
      <w:bookmarkStart w:id="6" w:name="_Toc401013870"/>
      <w:r w:rsidRPr="00600B81">
        <w:rPr>
          <w:rFonts w:ascii="Arial Narrow" w:hAnsi="Arial Narrow"/>
          <w:b/>
          <w:bCs/>
          <w:u w:val="single"/>
        </w:rPr>
        <w:t>Pokyny pro pracovníky provádějící revize</w:t>
      </w:r>
      <w:bookmarkEnd w:id="5"/>
      <w:bookmarkEnd w:id="6"/>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Výchozí revize obsahuje:</w:t>
      </w:r>
    </w:p>
    <w:p w:rsidR="00600B81" w:rsidRPr="00600B81" w:rsidRDefault="00600B81" w:rsidP="00A701AB">
      <w:pPr>
        <w:pStyle w:val="Odstavecseseznamem"/>
        <w:numPr>
          <w:ilvl w:val="0"/>
          <w:numId w:val="13"/>
        </w:numPr>
        <w:spacing w:before="100" w:beforeAutospacing="1"/>
        <w:rPr>
          <w:rFonts w:ascii="Arial Narrow" w:hAnsi="Arial Narrow"/>
          <w:szCs w:val="22"/>
        </w:rPr>
      </w:pPr>
      <w:r w:rsidRPr="00600B81">
        <w:rPr>
          <w:rFonts w:ascii="Arial Narrow" w:hAnsi="Arial Narrow"/>
          <w:szCs w:val="22"/>
        </w:rPr>
        <w:t>elektrická bezpečnost dle ČSN 33 2000-4-41 edice 2</w:t>
      </w:r>
    </w:p>
    <w:p w:rsidR="00600B81" w:rsidRPr="00600B81" w:rsidRDefault="00600B81" w:rsidP="00A701AB">
      <w:pPr>
        <w:pStyle w:val="Odstavecseseznamem"/>
        <w:numPr>
          <w:ilvl w:val="0"/>
          <w:numId w:val="13"/>
        </w:numPr>
        <w:spacing w:before="100" w:beforeAutospacing="1"/>
        <w:rPr>
          <w:rFonts w:ascii="Arial Narrow" w:hAnsi="Arial Narrow"/>
          <w:szCs w:val="22"/>
        </w:rPr>
      </w:pPr>
      <w:r w:rsidRPr="00600B81">
        <w:rPr>
          <w:rFonts w:ascii="Arial Narrow" w:hAnsi="Arial Narrow"/>
          <w:szCs w:val="22"/>
        </w:rPr>
        <w:t>funkčnost</w:t>
      </w:r>
    </w:p>
    <w:p w:rsidR="00600B81" w:rsidRPr="00600B81" w:rsidRDefault="00600B81" w:rsidP="00A701AB">
      <w:pPr>
        <w:pStyle w:val="Odstavecseseznamem"/>
        <w:numPr>
          <w:ilvl w:val="0"/>
          <w:numId w:val="13"/>
        </w:numPr>
        <w:spacing w:before="100" w:beforeAutospacing="1"/>
        <w:rPr>
          <w:rFonts w:ascii="Arial Narrow" w:hAnsi="Arial Narrow"/>
          <w:szCs w:val="22"/>
        </w:rPr>
      </w:pPr>
      <w:r w:rsidRPr="00600B81">
        <w:rPr>
          <w:rFonts w:ascii="Arial Narrow" w:hAnsi="Arial Narrow"/>
          <w:szCs w:val="22"/>
        </w:rPr>
        <w:t>souhlasnost se schváleným projektem</w:t>
      </w:r>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Pravidelné periodické revize systému a servis budou servisní firmou prováděny dle ČSN 33 2000-6, nebo podle smlouvy o záručním a pozáručním servisu.</w:t>
      </w:r>
    </w:p>
    <w:p w:rsidR="00600B81" w:rsidRPr="00765326" w:rsidRDefault="00600B81" w:rsidP="00600B81">
      <w:pPr>
        <w:pStyle w:val="Zkladntext"/>
        <w:rPr>
          <w:sz w:val="22"/>
          <w:szCs w:val="22"/>
        </w:rPr>
      </w:pPr>
    </w:p>
    <w:p w:rsidR="00600B81" w:rsidRPr="00600B81" w:rsidRDefault="00600B81" w:rsidP="00600B81">
      <w:pPr>
        <w:spacing w:before="120"/>
        <w:outlineLvl w:val="0"/>
        <w:rPr>
          <w:rFonts w:ascii="Arial Narrow" w:hAnsi="Arial Narrow"/>
          <w:b/>
          <w:bCs/>
          <w:u w:val="single"/>
        </w:rPr>
      </w:pPr>
      <w:bookmarkStart w:id="7" w:name="_Toc162777621"/>
      <w:bookmarkStart w:id="8" w:name="_Toc401013871"/>
      <w:r w:rsidRPr="00600B81">
        <w:rPr>
          <w:rFonts w:ascii="Arial Narrow" w:hAnsi="Arial Narrow"/>
          <w:b/>
          <w:bCs/>
          <w:u w:val="single"/>
        </w:rPr>
        <w:t>Pravidelná kontrola a údržba</w:t>
      </w:r>
      <w:bookmarkEnd w:id="7"/>
      <w:bookmarkEnd w:id="8"/>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Pro spolehlivý provoz celého zařízení bude instalační firmou zajištěna pravidelná kontrola. Při předávání za</w:t>
      </w:r>
      <w:r w:rsidRPr="00600B81">
        <w:rPr>
          <w:rFonts w:ascii="Arial Narrow" w:hAnsi="Arial Narrow"/>
          <w:szCs w:val="22"/>
        </w:rPr>
        <w:softHyphen/>
        <w:t xml:space="preserve">řízení do provozu, provede dodavatel zaškolení obsluhy a předá návody na obsluhu zařízení.  </w:t>
      </w:r>
    </w:p>
    <w:p w:rsidR="00600B81" w:rsidRPr="00765326" w:rsidRDefault="00600B81" w:rsidP="00600B81">
      <w:pPr>
        <w:pStyle w:val="Zkladntext"/>
        <w:rPr>
          <w:b/>
          <w:spacing w:val="-3"/>
          <w:sz w:val="22"/>
          <w:szCs w:val="22"/>
        </w:rPr>
      </w:pPr>
    </w:p>
    <w:p w:rsidR="00600B81" w:rsidRPr="00600B81" w:rsidRDefault="00600B81" w:rsidP="00600B81">
      <w:pPr>
        <w:spacing w:before="120"/>
        <w:outlineLvl w:val="0"/>
        <w:rPr>
          <w:rFonts w:ascii="Arial Narrow" w:hAnsi="Arial Narrow"/>
          <w:b/>
          <w:bCs/>
          <w:u w:val="single"/>
        </w:rPr>
      </w:pPr>
      <w:bookmarkStart w:id="9" w:name="_Toc162777622"/>
      <w:bookmarkStart w:id="10" w:name="_Toc401013872"/>
      <w:r w:rsidRPr="00600B81">
        <w:rPr>
          <w:rFonts w:ascii="Arial Narrow" w:hAnsi="Arial Narrow"/>
          <w:b/>
          <w:bCs/>
          <w:u w:val="single"/>
        </w:rPr>
        <w:t>Závěrečná ustanovení</w:t>
      </w:r>
      <w:bookmarkEnd w:id="9"/>
      <w:bookmarkEnd w:id="10"/>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lastRenderedPageBreak/>
        <w:t>Všechny ostatní podrobnosti, které nejsou uvedeny v této technické zprávě jsou patrné z výkresové dokumentace.</w:t>
      </w:r>
    </w:p>
    <w:p w:rsidR="00600B81" w:rsidRDefault="00600B81" w:rsidP="00600B81">
      <w:pPr>
        <w:spacing w:before="100" w:beforeAutospacing="1"/>
        <w:rPr>
          <w:rFonts w:ascii="Arial Narrow" w:hAnsi="Arial Narrow"/>
          <w:szCs w:val="22"/>
        </w:rPr>
      </w:pPr>
      <w:r w:rsidRPr="00600B81">
        <w:rPr>
          <w:rFonts w:ascii="Arial Narrow" w:hAnsi="Arial Narrow"/>
          <w:szCs w:val="22"/>
        </w:rPr>
        <w:t>Projektant si vyhrazuje právo, v návaznosti na možné úpravy rozsahu systému, na případné změny nebo doplnění dokumentace.</w:t>
      </w:r>
    </w:p>
    <w:p w:rsidR="00800ADB" w:rsidRPr="00800ADB" w:rsidRDefault="00800ADB" w:rsidP="00800ADB">
      <w:pPr>
        <w:spacing w:before="100" w:beforeAutospacing="1"/>
        <w:rPr>
          <w:rFonts w:ascii="Arial Narrow" w:hAnsi="Arial Narrow"/>
          <w:szCs w:val="22"/>
        </w:rPr>
      </w:pPr>
      <w:r w:rsidRPr="00800ADB">
        <w:rPr>
          <w:rFonts w:ascii="Arial Narrow" w:hAnsi="Arial Narrow"/>
          <w:szCs w:val="22"/>
        </w:rPr>
        <w:t>Investor požaduje, aby spojovací technik měl možnost provádět úpravy uživatelského nastavení v uživatelském programu a v Integračním systému, s přístupem do tohoto zařízení, s možností přidání, odebrání nebo přemístění koncového prvku i po dobu záruční doby. Pro tyto účely bude tento technik zhotovitelem proškolen. Případné reklamace se nebudou vztahovat na závady způsobené chybným zásahem nebo postupem spojovacího technika.</w:t>
      </w:r>
    </w:p>
    <w:p w:rsidR="00BB0142" w:rsidRPr="00BB0142" w:rsidRDefault="00BB0142" w:rsidP="00BB0142">
      <w:pPr>
        <w:spacing w:before="100" w:beforeAutospacing="1"/>
        <w:rPr>
          <w:rFonts w:ascii="Arial Narrow" w:hAnsi="Arial Narrow"/>
          <w:szCs w:val="22"/>
        </w:rPr>
      </w:pPr>
      <w:r w:rsidRPr="003E7A6E">
        <w:rPr>
          <w:rFonts w:ascii="Arial Narrow" w:hAnsi="Arial Narrow"/>
          <w:szCs w:val="22"/>
        </w:rPr>
        <w:t>Po uplynutí záruční doby na zhotovené dílo musí být umožněno spojovacímu technikovi věznice provádět uživatelské nastavení a přístupem do tohoto zařízení s možností přidání, odebrání nebo přemístění koncových prvků. Tyto změny musí být umožněny provádět pomocí MENU, kde lze bez znalosti speciálního programování provádět změny. Kompletní uživatelský návod v českém jazyce na provádění požadovaných uživatelských změn musí být součástí dodávky zhotovitele včetně provedeného zaškolení techniků věznice k provádění těchto změn.</w:t>
      </w:r>
    </w:p>
    <w:p w:rsidR="00BB0142" w:rsidRDefault="00BB0142" w:rsidP="00600B81">
      <w:pPr>
        <w:spacing w:before="120"/>
        <w:outlineLvl w:val="0"/>
        <w:rPr>
          <w:rFonts w:ascii="Arial Narrow" w:hAnsi="Arial Narrow"/>
          <w:b/>
          <w:bCs/>
          <w:u w:val="single"/>
        </w:rPr>
      </w:pPr>
      <w:bookmarkStart w:id="11" w:name="_Toc162777623"/>
      <w:bookmarkStart w:id="12" w:name="_Toc401013873"/>
    </w:p>
    <w:p w:rsidR="00600B81" w:rsidRPr="00600B81" w:rsidRDefault="00600B81" w:rsidP="00600B81">
      <w:pPr>
        <w:spacing w:before="120"/>
        <w:outlineLvl w:val="0"/>
        <w:rPr>
          <w:rFonts w:ascii="Arial Narrow" w:hAnsi="Arial Narrow"/>
          <w:b/>
          <w:bCs/>
          <w:u w:val="single"/>
        </w:rPr>
      </w:pPr>
      <w:r w:rsidRPr="00600B81">
        <w:rPr>
          <w:rFonts w:ascii="Arial Narrow" w:hAnsi="Arial Narrow"/>
          <w:b/>
          <w:bCs/>
          <w:u w:val="single"/>
        </w:rPr>
        <w:t>Zvláštní podmínky realizace</w:t>
      </w:r>
      <w:bookmarkEnd w:id="11"/>
      <w:bookmarkEnd w:id="12"/>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 xml:space="preserve">Objednatel zajistí: </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uvolnění pracoviště po dobu montáže</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bezpodmínečně uzamykatelnou místnost pro skladování materiálu a nářadí montérů</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šatnu a umývárnu pro montéry</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ostatní požadavky dodavatelské uvedené v technické zprávě projektu</w:t>
      </w:r>
    </w:p>
    <w:p w:rsidR="00600B81" w:rsidRDefault="00600B81" w:rsidP="0058047A">
      <w:pPr>
        <w:spacing w:before="100" w:beforeAutospacing="1"/>
        <w:rPr>
          <w:rFonts w:ascii="Arial Narrow" w:hAnsi="Arial Narrow"/>
          <w:szCs w:val="22"/>
        </w:rPr>
      </w:pPr>
    </w:p>
    <w:p w:rsidR="00600B81" w:rsidRDefault="00600B81" w:rsidP="0058047A">
      <w:pPr>
        <w:spacing w:before="100" w:beforeAutospacing="1"/>
        <w:rPr>
          <w:rFonts w:ascii="Arial Narrow" w:hAnsi="Arial Narrow"/>
          <w:szCs w:val="22"/>
        </w:rPr>
      </w:pPr>
    </w:p>
    <w:p w:rsidR="00600B81" w:rsidRDefault="00600B81" w:rsidP="0058047A">
      <w:pPr>
        <w:spacing w:before="100" w:beforeAutospacing="1"/>
        <w:rPr>
          <w:rFonts w:ascii="Arial Narrow" w:hAnsi="Arial Narrow"/>
          <w:szCs w:val="22"/>
        </w:rPr>
      </w:pPr>
    </w:p>
    <w:p w:rsidR="006C2442" w:rsidRPr="00AF7164" w:rsidRDefault="00521FA7" w:rsidP="00563727">
      <w:pPr>
        <w:spacing w:before="100" w:beforeAutospacing="1"/>
        <w:rPr>
          <w:rFonts w:ascii="Arial Narrow" w:hAnsi="Arial Narrow"/>
          <w:b/>
          <w:bCs/>
          <w:szCs w:val="22"/>
        </w:rPr>
      </w:pPr>
      <w:r w:rsidRPr="00135370">
        <w:rPr>
          <w:rFonts w:ascii="Arial Narrow" w:hAnsi="Arial Narrow"/>
          <w:szCs w:val="22"/>
        </w:rPr>
        <w:t>V Brně,</w:t>
      </w:r>
      <w:r w:rsidRPr="00135370">
        <w:rPr>
          <w:rFonts w:ascii="Arial Narrow" w:hAnsi="Arial Narrow"/>
          <w:szCs w:val="22"/>
        </w:rPr>
        <w:tab/>
      </w:r>
      <w:r w:rsidR="002F4B3C">
        <w:rPr>
          <w:rFonts w:ascii="Arial Narrow" w:hAnsi="Arial Narrow"/>
          <w:szCs w:val="22"/>
        </w:rPr>
        <w:t>1</w:t>
      </w:r>
      <w:r w:rsidR="003E7A6E">
        <w:rPr>
          <w:rFonts w:ascii="Arial Narrow" w:hAnsi="Arial Narrow"/>
          <w:szCs w:val="22"/>
        </w:rPr>
        <w:t>9</w:t>
      </w:r>
      <w:r w:rsidR="00667014">
        <w:rPr>
          <w:rFonts w:ascii="Arial Narrow" w:hAnsi="Arial Narrow"/>
          <w:szCs w:val="22"/>
        </w:rPr>
        <w:t>.</w:t>
      </w:r>
      <w:r w:rsidR="00BB0142">
        <w:rPr>
          <w:rFonts w:ascii="Arial Narrow" w:hAnsi="Arial Narrow"/>
          <w:szCs w:val="22"/>
        </w:rPr>
        <w:t>10</w:t>
      </w:r>
      <w:r w:rsidR="00667014">
        <w:rPr>
          <w:rFonts w:ascii="Arial Narrow" w:hAnsi="Arial Narrow"/>
          <w:szCs w:val="22"/>
        </w:rPr>
        <w:t>.201</w:t>
      </w:r>
      <w:r w:rsidR="00D13F9B">
        <w:rPr>
          <w:rFonts w:ascii="Arial Narrow" w:hAnsi="Arial Narrow"/>
          <w:szCs w:val="22"/>
        </w:rPr>
        <w:t>5</w:t>
      </w:r>
    </w:p>
    <w:p w:rsidR="00A01089" w:rsidRDefault="00A01089" w:rsidP="00A01089">
      <w:pPr>
        <w:spacing w:before="100" w:beforeAutospacing="1"/>
        <w:rPr>
          <w:rFonts w:ascii="Arial Narrow" w:hAnsi="Arial Narrow"/>
          <w:szCs w:val="22"/>
        </w:rPr>
      </w:pPr>
      <w:r w:rsidRPr="005C1C0E">
        <w:rPr>
          <w:rFonts w:ascii="Arial Narrow" w:hAnsi="Arial Narrow"/>
          <w:szCs w:val="22"/>
        </w:rPr>
        <w:t xml:space="preserve">Vypracoval: </w:t>
      </w:r>
      <w:r w:rsidR="006E4B15">
        <w:rPr>
          <w:rFonts w:ascii="Arial Narrow" w:hAnsi="Arial Narrow"/>
          <w:szCs w:val="22"/>
        </w:rPr>
        <w:t>Aleš Marek</w:t>
      </w:r>
    </w:p>
    <w:p w:rsidR="00E15824" w:rsidRDefault="00E15824" w:rsidP="00621DA9">
      <w:pPr>
        <w:spacing w:before="100" w:beforeAutospacing="1"/>
        <w:jc w:val="both"/>
        <w:rPr>
          <w:rFonts w:ascii="Arial Narrow" w:hAnsi="Arial Narrow"/>
          <w:color w:val="FF0000"/>
          <w:szCs w:val="22"/>
        </w:rPr>
      </w:pPr>
    </w:p>
    <w:sectPr w:rsidR="00E15824" w:rsidSect="00084321">
      <w:headerReference w:type="default" r:id="rId16"/>
      <w:footerReference w:type="default" r:id="rId17"/>
      <w:pgSz w:w="11906" w:h="16838"/>
      <w:pgMar w:top="1985" w:right="1134"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BF4" w:rsidRDefault="00C13BF4">
      <w:r>
        <w:separator/>
      </w:r>
    </w:p>
  </w:endnote>
  <w:endnote w:type="continuationSeparator" w:id="0">
    <w:p w:rsidR="00C13BF4" w:rsidRDefault="00C13B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PalmSprings">
    <w:altName w:val="Times New Roman"/>
    <w:charset w:val="00"/>
    <w:family w:val="auto"/>
    <w:pitch w:val="variable"/>
    <w:sig w:usb0="00000007" w:usb1="00000000" w:usb2="00000000" w:usb3="00000000" w:csb0="00000003"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08B" w:rsidRDefault="006C508B" w:rsidP="00C11F37">
    <w:pPr>
      <w:pStyle w:val="Zpat"/>
      <w:rPr>
        <w:rFonts w:ascii="Arial" w:hAnsi="Arial" w:cs="Arial"/>
        <w:sz w:val="20"/>
      </w:rPr>
    </w:pPr>
    <w:r>
      <w:rPr>
        <w:rFonts w:ascii="Arial" w:hAnsi="Arial" w:cs="Arial"/>
        <w:sz w:val="20"/>
      </w:rPr>
      <w:t xml:space="preserve">Věznice </w:t>
    </w:r>
    <w:proofErr w:type="spellStart"/>
    <w:r>
      <w:rPr>
        <w:rFonts w:ascii="Arial" w:hAnsi="Arial" w:cs="Arial"/>
        <w:sz w:val="20"/>
      </w:rPr>
      <w:t>Kuřim</w:t>
    </w:r>
    <w:proofErr w:type="spellEnd"/>
    <w:r>
      <w:rPr>
        <w:rFonts w:ascii="Arial" w:hAnsi="Arial" w:cs="Arial"/>
        <w:sz w:val="20"/>
      </w:rPr>
      <w:t xml:space="preserve"> – Rekonstrukce vnější bezpečnosti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BF4" w:rsidRDefault="00C13BF4">
      <w:r>
        <w:separator/>
      </w:r>
    </w:p>
  </w:footnote>
  <w:footnote w:type="continuationSeparator" w:id="0">
    <w:p w:rsidR="00C13BF4" w:rsidRDefault="00C13B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08B" w:rsidRDefault="006C508B">
    <w:pPr>
      <w:pStyle w:val="Zhlav"/>
      <w:rPr>
        <w:rStyle w:val="slostrnky"/>
        <w:sz w:val="16"/>
      </w:rPr>
    </w:pPr>
  </w:p>
  <w:p w:rsidR="006C508B" w:rsidRDefault="00245920">
    <w:pPr>
      <w:pStyle w:val="Zhlav"/>
      <w:jc w:val="right"/>
      <w:rPr>
        <w:rFonts w:ascii="Avalon" w:hAnsi="Avalon"/>
      </w:rPr>
    </w:pPr>
    <w:r>
      <w:rPr>
        <w:rFonts w:ascii="Avalon" w:hAnsi="Avalon"/>
        <w:noProof/>
      </w:rPr>
      <w:pict>
        <v:line id="_x0000_s2054" style="position:absolute;left:0;text-align:left;z-index:251658240" from=".35pt,12.25pt" to=".35pt,12.25pt" o:allowincell="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08B" w:rsidRDefault="00245920">
    <w:pPr>
      <w:pStyle w:val="Zhlav"/>
      <w:rPr>
        <w:rFonts w:ascii="Arial" w:hAnsi="Arial" w:cs="Arial"/>
      </w:rPr>
    </w:pPr>
    <w:r>
      <w:rPr>
        <w:rFonts w:ascii="Arial" w:hAnsi="Arial" w:cs="Arial"/>
        <w:noProof/>
      </w:rPr>
      <w:pict>
        <v:line id="_x0000_s2051" style="position:absolute;z-index:251657216" from="-3.85pt,36.8pt" to="463.55pt,36.8pt" strokeweight="1.5pt"/>
      </w:pict>
    </w:r>
    <w:r w:rsidR="006C508B">
      <w:object w:dxaOrig="1533" w:dyaOrig="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4pt;height:35.05pt" o:ole="">
          <v:imagedata r:id="rId1" o:title=""/>
        </v:shape>
        <o:OLEObject Type="Embed" ProgID="CorelDraw.Graphic.12" ShapeID="_x0000_i1026" DrawAspect="Content" ObjectID="_1519459164" r:id="rId2"/>
      </w:object>
    </w:r>
    <w:r w:rsidR="006C508B">
      <w:t xml:space="preserve">                                                                                                                </w:t>
    </w:r>
    <w:r>
      <w:rPr>
        <w:rStyle w:val="slostrnky"/>
        <w:rFonts w:ascii="Arial" w:hAnsi="Arial" w:cs="Arial"/>
      </w:rPr>
      <w:fldChar w:fldCharType="begin"/>
    </w:r>
    <w:r w:rsidR="006C508B">
      <w:rPr>
        <w:rStyle w:val="slostrnky"/>
        <w:rFonts w:ascii="Arial" w:hAnsi="Arial" w:cs="Arial"/>
      </w:rPr>
      <w:instrText xml:space="preserve"> PAGE </w:instrText>
    </w:r>
    <w:r>
      <w:rPr>
        <w:rStyle w:val="slostrnky"/>
        <w:rFonts w:ascii="Arial" w:hAnsi="Arial" w:cs="Arial"/>
      </w:rPr>
      <w:fldChar w:fldCharType="separate"/>
    </w:r>
    <w:r w:rsidR="00800ADB">
      <w:rPr>
        <w:rStyle w:val="slostrnky"/>
        <w:rFonts w:ascii="Arial" w:hAnsi="Arial" w:cs="Arial"/>
        <w:noProof/>
      </w:rPr>
      <w:t>10</w:t>
    </w:r>
    <w:r>
      <w:rPr>
        <w:rStyle w:val="slostrnky"/>
        <w:rFonts w:ascii="Arial" w:hAnsi="Arial" w:cs="Aria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D3B91"/>
    <w:multiLevelType w:val="hybridMultilevel"/>
    <w:tmpl w:val="E5BAC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C52169"/>
    <w:multiLevelType w:val="hybridMultilevel"/>
    <w:tmpl w:val="02F4A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60E22A0"/>
    <w:multiLevelType w:val="hybridMultilevel"/>
    <w:tmpl w:val="712629DC"/>
    <w:lvl w:ilvl="0" w:tplc="222AF9DE">
      <w:start w:val="1"/>
      <w:numFmt w:val="lowerLetter"/>
      <w:lvlText w:val="%1)"/>
      <w:lvlJc w:val="left"/>
      <w:pPr>
        <w:tabs>
          <w:tab w:val="num" w:pos="1995"/>
        </w:tabs>
        <w:ind w:left="1995" w:hanging="360"/>
      </w:pPr>
      <w:rPr>
        <w:rFonts w:hint="default"/>
      </w:rPr>
    </w:lvl>
    <w:lvl w:ilvl="1" w:tplc="04050019" w:tentative="1">
      <w:start w:val="1"/>
      <w:numFmt w:val="lowerLetter"/>
      <w:lvlText w:val="%2."/>
      <w:lvlJc w:val="left"/>
      <w:pPr>
        <w:tabs>
          <w:tab w:val="num" w:pos="2715"/>
        </w:tabs>
        <w:ind w:left="2715" w:hanging="360"/>
      </w:pPr>
    </w:lvl>
    <w:lvl w:ilvl="2" w:tplc="0405001B" w:tentative="1">
      <w:start w:val="1"/>
      <w:numFmt w:val="lowerRoman"/>
      <w:lvlText w:val="%3."/>
      <w:lvlJc w:val="right"/>
      <w:pPr>
        <w:tabs>
          <w:tab w:val="num" w:pos="3435"/>
        </w:tabs>
        <w:ind w:left="3435" w:hanging="180"/>
      </w:pPr>
    </w:lvl>
    <w:lvl w:ilvl="3" w:tplc="0405000F" w:tentative="1">
      <w:start w:val="1"/>
      <w:numFmt w:val="decimal"/>
      <w:lvlText w:val="%4."/>
      <w:lvlJc w:val="left"/>
      <w:pPr>
        <w:tabs>
          <w:tab w:val="num" w:pos="4155"/>
        </w:tabs>
        <w:ind w:left="4155" w:hanging="360"/>
      </w:pPr>
    </w:lvl>
    <w:lvl w:ilvl="4" w:tplc="04050019" w:tentative="1">
      <w:start w:val="1"/>
      <w:numFmt w:val="lowerLetter"/>
      <w:lvlText w:val="%5."/>
      <w:lvlJc w:val="left"/>
      <w:pPr>
        <w:tabs>
          <w:tab w:val="num" w:pos="4875"/>
        </w:tabs>
        <w:ind w:left="4875" w:hanging="360"/>
      </w:pPr>
    </w:lvl>
    <w:lvl w:ilvl="5" w:tplc="0405001B" w:tentative="1">
      <w:start w:val="1"/>
      <w:numFmt w:val="lowerRoman"/>
      <w:lvlText w:val="%6."/>
      <w:lvlJc w:val="right"/>
      <w:pPr>
        <w:tabs>
          <w:tab w:val="num" w:pos="5595"/>
        </w:tabs>
        <w:ind w:left="5595" w:hanging="180"/>
      </w:pPr>
    </w:lvl>
    <w:lvl w:ilvl="6" w:tplc="0405000F" w:tentative="1">
      <w:start w:val="1"/>
      <w:numFmt w:val="decimal"/>
      <w:lvlText w:val="%7."/>
      <w:lvlJc w:val="left"/>
      <w:pPr>
        <w:tabs>
          <w:tab w:val="num" w:pos="6315"/>
        </w:tabs>
        <w:ind w:left="6315" w:hanging="360"/>
      </w:pPr>
    </w:lvl>
    <w:lvl w:ilvl="7" w:tplc="04050019" w:tentative="1">
      <w:start w:val="1"/>
      <w:numFmt w:val="lowerLetter"/>
      <w:lvlText w:val="%8."/>
      <w:lvlJc w:val="left"/>
      <w:pPr>
        <w:tabs>
          <w:tab w:val="num" w:pos="7035"/>
        </w:tabs>
        <w:ind w:left="7035" w:hanging="360"/>
      </w:pPr>
    </w:lvl>
    <w:lvl w:ilvl="8" w:tplc="0405001B" w:tentative="1">
      <w:start w:val="1"/>
      <w:numFmt w:val="lowerRoman"/>
      <w:lvlText w:val="%9."/>
      <w:lvlJc w:val="right"/>
      <w:pPr>
        <w:tabs>
          <w:tab w:val="num" w:pos="7755"/>
        </w:tabs>
        <w:ind w:left="7755" w:hanging="180"/>
      </w:pPr>
    </w:lvl>
  </w:abstractNum>
  <w:abstractNum w:abstractNumId="3">
    <w:nsid w:val="2FE22E26"/>
    <w:multiLevelType w:val="hybridMultilevel"/>
    <w:tmpl w:val="480A19D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4B84675"/>
    <w:multiLevelType w:val="singleLevel"/>
    <w:tmpl w:val="4E7A0F70"/>
    <w:lvl w:ilvl="0">
      <w:start w:val="1"/>
      <w:numFmt w:val="decimal"/>
      <w:pStyle w:val="Nadpis2tz"/>
      <w:lvlText w:val="%1."/>
      <w:lvlJc w:val="left"/>
      <w:pPr>
        <w:tabs>
          <w:tab w:val="num" w:pos="360"/>
        </w:tabs>
        <w:ind w:left="360" w:hanging="360"/>
      </w:pPr>
    </w:lvl>
  </w:abstractNum>
  <w:abstractNum w:abstractNumId="5">
    <w:nsid w:val="3BA2711E"/>
    <w:multiLevelType w:val="hybridMultilevel"/>
    <w:tmpl w:val="C3447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F3225DD"/>
    <w:multiLevelType w:val="hybridMultilevel"/>
    <w:tmpl w:val="CAF25D96"/>
    <w:lvl w:ilvl="0" w:tplc="A1CCB7A6">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28B1647"/>
    <w:multiLevelType w:val="hybridMultilevel"/>
    <w:tmpl w:val="A28E96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59D63FD"/>
    <w:multiLevelType w:val="multilevel"/>
    <w:tmpl w:val="6BF63A58"/>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tz"/>
      <w:suff w:val="space"/>
      <w:lvlText w:val="%1.%2.%3.%4"/>
      <w:lvlJc w:val="left"/>
      <w:pPr>
        <w:ind w:left="862" w:hanging="862"/>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47D87B2F"/>
    <w:multiLevelType w:val="singleLevel"/>
    <w:tmpl w:val="C3DEC718"/>
    <w:lvl w:ilvl="0">
      <w:start w:val="1"/>
      <w:numFmt w:val="bullet"/>
      <w:pStyle w:val="JKNadpis3"/>
      <w:lvlText w:val=""/>
      <w:lvlJc w:val="left"/>
      <w:pPr>
        <w:tabs>
          <w:tab w:val="num" w:pos="360"/>
        </w:tabs>
        <w:ind w:left="360" w:hanging="360"/>
      </w:pPr>
      <w:rPr>
        <w:rFonts w:ascii="Wingdings" w:hAnsi="Wingdings" w:hint="default"/>
      </w:rPr>
    </w:lvl>
  </w:abstractNum>
  <w:abstractNum w:abstractNumId="10">
    <w:nsid w:val="63D000D3"/>
    <w:multiLevelType w:val="hybridMultilevel"/>
    <w:tmpl w:val="D5A846FC"/>
    <w:lvl w:ilvl="0" w:tplc="854C1AAE">
      <w:start w:val="1"/>
      <w:numFmt w:val="upperLetter"/>
      <w:lvlText w:val="%1)"/>
      <w:lvlJc w:val="left"/>
      <w:pPr>
        <w:tabs>
          <w:tab w:val="num" w:pos="720"/>
        </w:tabs>
        <w:ind w:left="720" w:hanging="360"/>
      </w:pPr>
      <w:rPr>
        <w:rFonts w:ascii="Calibri" w:eastAsia="Calibri" w:hAnsi="Calibri" w:cs="Times New Roman"/>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73303F9C"/>
    <w:multiLevelType w:val="multilevel"/>
    <w:tmpl w:val="E0E0A010"/>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98C54C5"/>
    <w:multiLevelType w:val="multilevel"/>
    <w:tmpl w:val="8550DF46"/>
    <w:lvl w:ilvl="0">
      <w:start w:val="1"/>
      <w:numFmt w:val="decimal"/>
      <w:pStyle w:val="Normlntz1"/>
      <w:lvlText w:val="%1."/>
      <w:lvlJc w:val="left"/>
      <w:pPr>
        <w:tabs>
          <w:tab w:val="num" w:pos="1134"/>
        </w:tabs>
        <w:ind w:left="1134" w:hanging="850"/>
      </w:pPr>
    </w:lvl>
    <w:lvl w:ilvl="1">
      <w:start w:val="1"/>
      <w:numFmt w:val="decimal"/>
      <w:pStyle w:val="Normlntz2"/>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1"/>
  </w:num>
  <w:num w:numId="2">
    <w:abstractNumId w:val="8"/>
  </w:num>
  <w:num w:numId="3">
    <w:abstractNumId w:val="12"/>
  </w:num>
  <w:num w:numId="4">
    <w:abstractNumId w:val="12"/>
  </w:num>
  <w:num w:numId="5">
    <w:abstractNumId w:val="4"/>
  </w:num>
  <w:num w:numId="6">
    <w:abstractNumId w:val="9"/>
  </w:num>
  <w:num w:numId="7">
    <w:abstractNumId w:val="1"/>
  </w:num>
  <w:num w:numId="8">
    <w:abstractNumId w:val="10"/>
  </w:num>
  <w:num w:numId="9">
    <w:abstractNumId w:val="2"/>
  </w:num>
  <w:num w:numId="10">
    <w:abstractNumId w:val="6"/>
  </w:num>
  <w:num w:numId="11">
    <w:abstractNumId w:val="3"/>
  </w:num>
  <w:num w:numId="12">
    <w:abstractNumId w:val="5"/>
  </w:num>
  <w:num w:numId="13">
    <w:abstractNumId w:val="7"/>
  </w:num>
  <w:num w:numId="14">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1986"/>
    <o:shapelayout v:ext="edit">
      <o:idmap v:ext="edit" data="2"/>
    </o:shapelayout>
  </w:hdrShapeDefaults>
  <w:footnotePr>
    <w:footnote w:id="-1"/>
    <w:footnote w:id="0"/>
  </w:footnotePr>
  <w:endnotePr>
    <w:endnote w:id="-1"/>
    <w:endnote w:id="0"/>
  </w:endnotePr>
  <w:compat/>
  <w:rsids>
    <w:rsidRoot w:val="00C11F37"/>
    <w:rsid w:val="00002BAE"/>
    <w:rsid w:val="00007D28"/>
    <w:rsid w:val="00013086"/>
    <w:rsid w:val="00017FD2"/>
    <w:rsid w:val="000210E1"/>
    <w:rsid w:val="000239B3"/>
    <w:rsid w:val="0002408A"/>
    <w:rsid w:val="000258C6"/>
    <w:rsid w:val="00026A37"/>
    <w:rsid w:val="0003470E"/>
    <w:rsid w:val="0004439D"/>
    <w:rsid w:val="00052D0F"/>
    <w:rsid w:val="0006521D"/>
    <w:rsid w:val="00071759"/>
    <w:rsid w:val="00071A94"/>
    <w:rsid w:val="00071C5E"/>
    <w:rsid w:val="000801E2"/>
    <w:rsid w:val="00081968"/>
    <w:rsid w:val="00084321"/>
    <w:rsid w:val="00084D3A"/>
    <w:rsid w:val="000911D9"/>
    <w:rsid w:val="00097EA6"/>
    <w:rsid w:val="000A763F"/>
    <w:rsid w:val="000B02BE"/>
    <w:rsid w:val="000B36EA"/>
    <w:rsid w:val="000B3760"/>
    <w:rsid w:val="000B6F46"/>
    <w:rsid w:val="000C4123"/>
    <w:rsid w:val="000C58A7"/>
    <w:rsid w:val="000C5A7F"/>
    <w:rsid w:val="000D1466"/>
    <w:rsid w:val="000D2387"/>
    <w:rsid w:val="000D4B6D"/>
    <w:rsid w:val="000D7B99"/>
    <w:rsid w:val="000E48DA"/>
    <w:rsid w:val="000F183E"/>
    <w:rsid w:val="000F457E"/>
    <w:rsid w:val="000F70CD"/>
    <w:rsid w:val="0010336F"/>
    <w:rsid w:val="0010348B"/>
    <w:rsid w:val="00107168"/>
    <w:rsid w:val="001210F4"/>
    <w:rsid w:val="00123ABC"/>
    <w:rsid w:val="00124356"/>
    <w:rsid w:val="00125D3E"/>
    <w:rsid w:val="001265DE"/>
    <w:rsid w:val="00126EB9"/>
    <w:rsid w:val="00127553"/>
    <w:rsid w:val="00133B96"/>
    <w:rsid w:val="00135370"/>
    <w:rsid w:val="0013764D"/>
    <w:rsid w:val="00143860"/>
    <w:rsid w:val="00161340"/>
    <w:rsid w:val="00162FC0"/>
    <w:rsid w:val="001704AB"/>
    <w:rsid w:val="00170CEF"/>
    <w:rsid w:val="00172228"/>
    <w:rsid w:val="00174E68"/>
    <w:rsid w:val="00181E9D"/>
    <w:rsid w:val="00182381"/>
    <w:rsid w:val="00184C69"/>
    <w:rsid w:val="00185E93"/>
    <w:rsid w:val="0018697F"/>
    <w:rsid w:val="00186D89"/>
    <w:rsid w:val="00186FB5"/>
    <w:rsid w:val="00192492"/>
    <w:rsid w:val="00195B3F"/>
    <w:rsid w:val="00197A2A"/>
    <w:rsid w:val="00197DEC"/>
    <w:rsid w:val="001A23E2"/>
    <w:rsid w:val="001A5758"/>
    <w:rsid w:val="001A583D"/>
    <w:rsid w:val="001A71A3"/>
    <w:rsid w:val="001A7939"/>
    <w:rsid w:val="001B2B42"/>
    <w:rsid w:val="001B2C4E"/>
    <w:rsid w:val="001B4BA4"/>
    <w:rsid w:val="001B5C29"/>
    <w:rsid w:val="001C0478"/>
    <w:rsid w:val="001C0FD7"/>
    <w:rsid w:val="001C3ABF"/>
    <w:rsid w:val="001C5FE7"/>
    <w:rsid w:val="001C7956"/>
    <w:rsid w:val="001D1041"/>
    <w:rsid w:val="001D15A4"/>
    <w:rsid w:val="001D3924"/>
    <w:rsid w:val="001D392A"/>
    <w:rsid w:val="001D64A0"/>
    <w:rsid w:val="001D6CAD"/>
    <w:rsid w:val="001D781A"/>
    <w:rsid w:val="001E0633"/>
    <w:rsid w:val="001E19BE"/>
    <w:rsid w:val="001E1D17"/>
    <w:rsid w:val="001F114C"/>
    <w:rsid w:val="001F2263"/>
    <w:rsid w:val="001F2B5C"/>
    <w:rsid w:val="001F3829"/>
    <w:rsid w:val="001F72AD"/>
    <w:rsid w:val="001F7FA6"/>
    <w:rsid w:val="00203298"/>
    <w:rsid w:val="0020466E"/>
    <w:rsid w:val="00204EB2"/>
    <w:rsid w:val="00206B02"/>
    <w:rsid w:val="00207D32"/>
    <w:rsid w:val="002102B0"/>
    <w:rsid w:val="002147B0"/>
    <w:rsid w:val="002162D8"/>
    <w:rsid w:val="0021774C"/>
    <w:rsid w:val="00225D4B"/>
    <w:rsid w:val="002277FC"/>
    <w:rsid w:val="002314D4"/>
    <w:rsid w:val="00231F52"/>
    <w:rsid w:val="002346B9"/>
    <w:rsid w:val="00240FD9"/>
    <w:rsid w:val="00245920"/>
    <w:rsid w:val="002516CF"/>
    <w:rsid w:val="002552AC"/>
    <w:rsid w:val="00263697"/>
    <w:rsid w:val="00263867"/>
    <w:rsid w:val="00264122"/>
    <w:rsid w:val="00267176"/>
    <w:rsid w:val="00273A4C"/>
    <w:rsid w:val="002769E1"/>
    <w:rsid w:val="00276EE8"/>
    <w:rsid w:val="00277E33"/>
    <w:rsid w:val="002806C2"/>
    <w:rsid w:val="00281C16"/>
    <w:rsid w:val="00283541"/>
    <w:rsid w:val="0028487C"/>
    <w:rsid w:val="002865F6"/>
    <w:rsid w:val="00287998"/>
    <w:rsid w:val="00291F39"/>
    <w:rsid w:val="00292884"/>
    <w:rsid w:val="00293E8F"/>
    <w:rsid w:val="0029726A"/>
    <w:rsid w:val="002A32C6"/>
    <w:rsid w:val="002A731F"/>
    <w:rsid w:val="002B3E33"/>
    <w:rsid w:val="002B4B7E"/>
    <w:rsid w:val="002B78BD"/>
    <w:rsid w:val="002B7F88"/>
    <w:rsid w:val="002C4487"/>
    <w:rsid w:val="002C7B0F"/>
    <w:rsid w:val="002E332D"/>
    <w:rsid w:val="002E362C"/>
    <w:rsid w:val="002E5DBF"/>
    <w:rsid w:val="002F215F"/>
    <w:rsid w:val="002F37AE"/>
    <w:rsid w:val="002F4B3C"/>
    <w:rsid w:val="0030095C"/>
    <w:rsid w:val="00301C96"/>
    <w:rsid w:val="00303A15"/>
    <w:rsid w:val="003115D3"/>
    <w:rsid w:val="003205BC"/>
    <w:rsid w:val="003256CE"/>
    <w:rsid w:val="00330421"/>
    <w:rsid w:val="00333560"/>
    <w:rsid w:val="00333F0F"/>
    <w:rsid w:val="003355F9"/>
    <w:rsid w:val="003415D0"/>
    <w:rsid w:val="00341E1A"/>
    <w:rsid w:val="00341F12"/>
    <w:rsid w:val="003457DC"/>
    <w:rsid w:val="00345D3A"/>
    <w:rsid w:val="00353876"/>
    <w:rsid w:val="003553B0"/>
    <w:rsid w:val="003628C0"/>
    <w:rsid w:val="0036329F"/>
    <w:rsid w:val="00370337"/>
    <w:rsid w:val="003715D8"/>
    <w:rsid w:val="00372D71"/>
    <w:rsid w:val="00372D8C"/>
    <w:rsid w:val="003732FB"/>
    <w:rsid w:val="003756AD"/>
    <w:rsid w:val="003801CF"/>
    <w:rsid w:val="0038250E"/>
    <w:rsid w:val="00384F02"/>
    <w:rsid w:val="00387309"/>
    <w:rsid w:val="00392941"/>
    <w:rsid w:val="003A4DA1"/>
    <w:rsid w:val="003A5095"/>
    <w:rsid w:val="003B0416"/>
    <w:rsid w:val="003B14DB"/>
    <w:rsid w:val="003C102E"/>
    <w:rsid w:val="003D24D9"/>
    <w:rsid w:val="003D402D"/>
    <w:rsid w:val="003D4A2A"/>
    <w:rsid w:val="003E5A40"/>
    <w:rsid w:val="003E668C"/>
    <w:rsid w:val="003E69BC"/>
    <w:rsid w:val="003E722A"/>
    <w:rsid w:val="003E7A6E"/>
    <w:rsid w:val="003F0E4D"/>
    <w:rsid w:val="003F2B17"/>
    <w:rsid w:val="004000E5"/>
    <w:rsid w:val="0040746C"/>
    <w:rsid w:val="0041133A"/>
    <w:rsid w:val="00413723"/>
    <w:rsid w:val="00421CEE"/>
    <w:rsid w:val="004220FA"/>
    <w:rsid w:val="00426F2A"/>
    <w:rsid w:val="00427034"/>
    <w:rsid w:val="00427E71"/>
    <w:rsid w:val="004314DE"/>
    <w:rsid w:val="004339BB"/>
    <w:rsid w:val="00440D12"/>
    <w:rsid w:val="00453B6D"/>
    <w:rsid w:val="00457C11"/>
    <w:rsid w:val="00457E6C"/>
    <w:rsid w:val="004610CC"/>
    <w:rsid w:val="00463D3A"/>
    <w:rsid w:val="004712C7"/>
    <w:rsid w:val="004770FF"/>
    <w:rsid w:val="004779DA"/>
    <w:rsid w:val="00480E26"/>
    <w:rsid w:val="00485DC4"/>
    <w:rsid w:val="00486134"/>
    <w:rsid w:val="00492718"/>
    <w:rsid w:val="00492A54"/>
    <w:rsid w:val="004A06F4"/>
    <w:rsid w:val="004A280E"/>
    <w:rsid w:val="004A4CE6"/>
    <w:rsid w:val="004B3284"/>
    <w:rsid w:val="004B668B"/>
    <w:rsid w:val="004C055D"/>
    <w:rsid w:val="004C0B2B"/>
    <w:rsid w:val="004C0BE0"/>
    <w:rsid w:val="004C1F56"/>
    <w:rsid w:val="004C2926"/>
    <w:rsid w:val="004C3652"/>
    <w:rsid w:val="004C46A2"/>
    <w:rsid w:val="004C57C6"/>
    <w:rsid w:val="004D0246"/>
    <w:rsid w:val="004E0715"/>
    <w:rsid w:val="004E0D9B"/>
    <w:rsid w:val="004E1458"/>
    <w:rsid w:val="004E1989"/>
    <w:rsid w:val="004E36D1"/>
    <w:rsid w:val="004E6A29"/>
    <w:rsid w:val="004F055F"/>
    <w:rsid w:val="004F349C"/>
    <w:rsid w:val="004F48F4"/>
    <w:rsid w:val="00501F46"/>
    <w:rsid w:val="0050265F"/>
    <w:rsid w:val="0050360D"/>
    <w:rsid w:val="0050468B"/>
    <w:rsid w:val="00504B71"/>
    <w:rsid w:val="0050675D"/>
    <w:rsid w:val="00511323"/>
    <w:rsid w:val="00511E8C"/>
    <w:rsid w:val="005152F1"/>
    <w:rsid w:val="005157FE"/>
    <w:rsid w:val="00520AE0"/>
    <w:rsid w:val="00520CBA"/>
    <w:rsid w:val="00521D77"/>
    <w:rsid w:val="00521FA7"/>
    <w:rsid w:val="0052246A"/>
    <w:rsid w:val="005247DD"/>
    <w:rsid w:val="00530CF1"/>
    <w:rsid w:val="0053378A"/>
    <w:rsid w:val="00533DE2"/>
    <w:rsid w:val="00534FAC"/>
    <w:rsid w:val="00535EB1"/>
    <w:rsid w:val="00537A0E"/>
    <w:rsid w:val="00537A59"/>
    <w:rsid w:val="005406EC"/>
    <w:rsid w:val="00540C65"/>
    <w:rsid w:val="00542E68"/>
    <w:rsid w:val="00542F92"/>
    <w:rsid w:val="00543400"/>
    <w:rsid w:val="00551C34"/>
    <w:rsid w:val="005565D2"/>
    <w:rsid w:val="005576C6"/>
    <w:rsid w:val="00561274"/>
    <w:rsid w:val="00561565"/>
    <w:rsid w:val="00563727"/>
    <w:rsid w:val="00571B82"/>
    <w:rsid w:val="005725F4"/>
    <w:rsid w:val="0058047A"/>
    <w:rsid w:val="00581383"/>
    <w:rsid w:val="0058140A"/>
    <w:rsid w:val="005833A9"/>
    <w:rsid w:val="00590313"/>
    <w:rsid w:val="00591236"/>
    <w:rsid w:val="00591F8F"/>
    <w:rsid w:val="00592BC8"/>
    <w:rsid w:val="005953B1"/>
    <w:rsid w:val="005A61DC"/>
    <w:rsid w:val="005A659B"/>
    <w:rsid w:val="005B265D"/>
    <w:rsid w:val="005B55DF"/>
    <w:rsid w:val="005C1C0E"/>
    <w:rsid w:val="005D3C58"/>
    <w:rsid w:val="005D63C7"/>
    <w:rsid w:val="005E2BCA"/>
    <w:rsid w:val="005F0829"/>
    <w:rsid w:val="005F0C0F"/>
    <w:rsid w:val="005F2135"/>
    <w:rsid w:val="00600B81"/>
    <w:rsid w:val="006013BA"/>
    <w:rsid w:val="0060596C"/>
    <w:rsid w:val="00611A16"/>
    <w:rsid w:val="006131B7"/>
    <w:rsid w:val="00616776"/>
    <w:rsid w:val="0061741E"/>
    <w:rsid w:val="00621DA9"/>
    <w:rsid w:val="00623E16"/>
    <w:rsid w:val="00624EBA"/>
    <w:rsid w:val="00627234"/>
    <w:rsid w:val="0063185E"/>
    <w:rsid w:val="00640272"/>
    <w:rsid w:val="00642C74"/>
    <w:rsid w:val="00644371"/>
    <w:rsid w:val="0064632A"/>
    <w:rsid w:val="006573FF"/>
    <w:rsid w:val="006620A6"/>
    <w:rsid w:val="00663927"/>
    <w:rsid w:val="006655BA"/>
    <w:rsid w:val="0066612B"/>
    <w:rsid w:val="00667014"/>
    <w:rsid w:val="00670D79"/>
    <w:rsid w:val="006754DA"/>
    <w:rsid w:val="0068493C"/>
    <w:rsid w:val="00685589"/>
    <w:rsid w:val="00686C4B"/>
    <w:rsid w:val="00687EC9"/>
    <w:rsid w:val="00693EC0"/>
    <w:rsid w:val="006A4F19"/>
    <w:rsid w:val="006A5F82"/>
    <w:rsid w:val="006B2843"/>
    <w:rsid w:val="006B332B"/>
    <w:rsid w:val="006C2442"/>
    <w:rsid w:val="006C4474"/>
    <w:rsid w:val="006C508B"/>
    <w:rsid w:val="006C60DB"/>
    <w:rsid w:val="006D267F"/>
    <w:rsid w:val="006D2850"/>
    <w:rsid w:val="006D422E"/>
    <w:rsid w:val="006E00D2"/>
    <w:rsid w:val="006E4B15"/>
    <w:rsid w:val="006F04BE"/>
    <w:rsid w:val="006F0D51"/>
    <w:rsid w:val="006F78A8"/>
    <w:rsid w:val="00700458"/>
    <w:rsid w:val="00702791"/>
    <w:rsid w:val="00703655"/>
    <w:rsid w:val="00704060"/>
    <w:rsid w:val="00710116"/>
    <w:rsid w:val="007166CB"/>
    <w:rsid w:val="007169D5"/>
    <w:rsid w:val="00717CA1"/>
    <w:rsid w:val="0072048B"/>
    <w:rsid w:val="00720D6F"/>
    <w:rsid w:val="00723033"/>
    <w:rsid w:val="007255D9"/>
    <w:rsid w:val="00753A31"/>
    <w:rsid w:val="00753B21"/>
    <w:rsid w:val="00760D54"/>
    <w:rsid w:val="007640B3"/>
    <w:rsid w:val="007669C9"/>
    <w:rsid w:val="007739C6"/>
    <w:rsid w:val="0077513A"/>
    <w:rsid w:val="00776767"/>
    <w:rsid w:val="00781B4F"/>
    <w:rsid w:val="00785B84"/>
    <w:rsid w:val="007861B9"/>
    <w:rsid w:val="0079252A"/>
    <w:rsid w:val="007932E9"/>
    <w:rsid w:val="0079434F"/>
    <w:rsid w:val="0079678E"/>
    <w:rsid w:val="00797E1E"/>
    <w:rsid w:val="007A0E06"/>
    <w:rsid w:val="007A2481"/>
    <w:rsid w:val="007A3D42"/>
    <w:rsid w:val="007B0A51"/>
    <w:rsid w:val="007B397E"/>
    <w:rsid w:val="007B3E24"/>
    <w:rsid w:val="007B4759"/>
    <w:rsid w:val="007B5989"/>
    <w:rsid w:val="007C0C10"/>
    <w:rsid w:val="007C453A"/>
    <w:rsid w:val="007D0E71"/>
    <w:rsid w:val="007D404C"/>
    <w:rsid w:val="007E2032"/>
    <w:rsid w:val="007E2318"/>
    <w:rsid w:val="007E262E"/>
    <w:rsid w:val="007E51C7"/>
    <w:rsid w:val="007E746B"/>
    <w:rsid w:val="007F46F6"/>
    <w:rsid w:val="007F595F"/>
    <w:rsid w:val="007F5A74"/>
    <w:rsid w:val="007F5ADF"/>
    <w:rsid w:val="007F5FC9"/>
    <w:rsid w:val="007F6DF1"/>
    <w:rsid w:val="007F79BB"/>
    <w:rsid w:val="00800ADB"/>
    <w:rsid w:val="008112E4"/>
    <w:rsid w:val="008115B3"/>
    <w:rsid w:val="00815F19"/>
    <w:rsid w:val="008242E1"/>
    <w:rsid w:val="00824B96"/>
    <w:rsid w:val="00825135"/>
    <w:rsid w:val="008335ED"/>
    <w:rsid w:val="00840204"/>
    <w:rsid w:val="00847DF3"/>
    <w:rsid w:val="008535F3"/>
    <w:rsid w:val="008608ED"/>
    <w:rsid w:val="008627B6"/>
    <w:rsid w:val="00871083"/>
    <w:rsid w:val="00877E85"/>
    <w:rsid w:val="008812D7"/>
    <w:rsid w:val="008822C4"/>
    <w:rsid w:val="00883779"/>
    <w:rsid w:val="00884BD5"/>
    <w:rsid w:val="00885F66"/>
    <w:rsid w:val="008905E9"/>
    <w:rsid w:val="00895FDA"/>
    <w:rsid w:val="008A069B"/>
    <w:rsid w:val="008A54AF"/>
    <w:rsid w:val="008B5651"/>
    <w:rsid w:val="008B6A83"/>
    <w:rsid w:val="008C5A24"/>
    <w:rsid w:val="008C7679"/>
    <w:rsid w:val="008C77FE"/>
    <w:rsid w:val="008D578D"/>
    <w:rsid w:val="008D68F6"/>
    <w:rsid w:val="008E0062"/>
    <w:rsid w:val="008E161F"/>
    <w:rsid w:val="008E2651"/>
    <w:rsid w:val="008E28FC"/>
    <w:rsid w:val="008E77C6"/>
    <w:rsid w:val="008F22F5"/>
    <w:rsid w:val="008F4F0D"/>
    <w:rsid w:val="008F5D12"/>
    <w:rsid w:val="008F7CD1"/>
    <w:rsid w:val="009001AA"/>
    <w:rsid w:val="00901058"/>
    <w:rsid w:val="00906707"/>
    <w:rsid w:val="009168F8"/>
    <w:rsid w:val="009243E4"/>
    <w:rsid w:val="00924A3D"/>
    <w:rsid w:val="00930EC1"/>
    <w:rsid w:val="009312BE"/>
    <w:rsid w:val="00931FEB"/>
    <w:rsid w:val="0094192D"/>
    <w:rsid w:val="0094676E"/>
    <w:rsid w:val="009472FE"/>
    <w:rsid w:val="009500C0"/>
    <w:rsid w:val="009571A7"/>
    <w:rsid w:val="009574F7"/>
    <w:rsid w:val="00960E91"/>
    <w:rsid w:val="00961C91"/>
    <w:rsid w:val="0096468D"/>
    <w:rsid w:val="00970C58"/>
    <w:rsid w:val="00972BCA"/>
    <w:rsid w:val="00980F37"/>
    <w:rsid w:val="009932C7"/>
    <w:rsid w:val="00997132"/>
    <w:rsid w:val="009978CC"/>
    <w:rsid w:val="009A0BEB"/>
    <w:rsid w:val="009A4454"/>
    <w:rsid w:val="009A6345"/>
    <w:rsid w:val="009A65DD"/>
    <w:rsid w:val="009B0820"/>
    <w:rsid w:val="009B5A16"/>
    <w:rsid w:val="009B6493"/>
    <w:rsid w:val="009B7214"/>
    <w:rsid w:val="009C0411"/>
    <w:rsid w:val="009C0854"/>
    <w:rsid w:val="009C1B14"/>
    <w:rsid w:val="009C3F32"/>
    <w:rsid w:val="009C512F"/>
    <w:rsid w:val="009C6668"/>
    <w:rsid w:val="009D1AEC"/>
    <w:rsid w:val="009D6B85"/>
    <w:rsid w:val="009E2E40"/>
    <w:rsid w:val="009E4013"/>
    <w:rsid w:val="009E4B49"/>
    <w:rsid w:val="009E6F56"/>
    <w:rsid w:val="009E7D4D"/>
    <w:rsid w:val="00A01089"/>
    <w:rsid w:val="00A06B24"/>
    <w:rsid w:val="00A10EC0"/>
    <w:rsid w:val="00A1539E"/>
    <w:rsid w:val="00A22B50"/>
    <w:rsid w:val="00A2377A"/>
    <w:rsid w:val="00A23E37"/>
    <w:rsid w:val="00A3204A"/>
    <w:rsid w:val="00A323DF"/>
    <w:rsid w:val="00A36939"/>
    <w:rsid w:val="00A431FE"/>
    <w:rsid w:val="00A45CD8"/>
    <w:rsid w:val="00A519C3"/>
    <w:rsid w:val="00A53805"/>
    <w:rsid w:val="00A55814"/>
    <w:rsid w:val="00A62590"/>
    <w:rsid w:val="00A6297C"/>
    <w:rsid w:val="00A63A9B"/>
    <w:rsid w:val="00A701AB"/>
    <w:rsid w:val="00A7100C"/>
    <w:rsid w:val="00A7354D"/>
    <w:rsid w:val="00A7488A"/>
    <w:rsid w:val="00A762B5"/>
    <w:rsid w:val="00A831B1"/>
    <w:rsid w:val="00A834A2"/>
    <w:rsid w:val="00A8708E"/>
    <w:rsid w:val="00A911BB"/>
    <w:rsid w:val="00AA1B8E"/>
    <w:rsid w:val="00AA25FA"/>
    <w:rsid w:val="00AB3655"/>
    <w:rsid w:val="00AC1378"/>
    <w:rsid w:val="00AC5B96"/>
    <w:rsid w:val="00AD094C"/>
    <w:rsid w:val="00AD284F"/>
    <w:rsid w:val="00AD6844"/>
    <w:rsid w:val="00AE07CF"/>
    <w:rsid w:val="00AE7D64"/>
    <w:rsid w:val="00AF0520"/>
    <w:rsid w:val="00AF7164"/>
    <w:rsid w:val="00B00929"/>
    <w:rsid w:val="00B1654D"/>
    <w:rsid w:val="00B20054"/>
    <w:rsid w:val="00B34F8F"/>
    <w:rsid w:val="00B34FBF"/>
    <w:rsid w:val="00B400CD"/>
    <w:rsid w:val="00B4144C"/>
    <w:rsid w:val="00B45AFB"/>
    <w:rsid w:val="00B45C8F"/>
    <w:rsid w:val="00B461CF"/>
    <w:rsid w:val="00B46DB9"/>
    <w:rsid w:val="00B52703"/>
    <w:rsid w:val="00B63A4F"/>
    <w:rsid w:val="00B65848"/>
    <w:rsid w:val="00B66906"/>
    <w:rsid w:val="00B737F3"/>
    <w:rsid w:val="00B767A9"/>
    <w:rsid w:val="00B8008A"/>
    <w:rsid w:val="00B810FC"/>
    <w:rsid w:val="00B83291"/>
    <w:rsid w:val="00B8434C"/>
    <w:rsid w:val="00B862FC"/>
    <w:rsid w:val="00B96D90"/>
    <w:rsid w:val="00B96E56"/>
    <w:rsid w:val="00B9738C"/>
    <w:rsid w:val="00BB0142"/>
    <w:rsid w:val="00BB09BE"/>
    <w:rsid w:val="00BB116E"/>
    <w:rsid w:val="00BB150A"/>
    <w:rsid w:val="00BB47BE"/>
    <w:rsid w:val="00BB4AC4"/>
    <w:rsid w:val="00BC1B26"/>
    <w:rsid w:val="00BC2C3C"/>
    <w:rsid w:val="00BC483A"/>
    <w:rsid w:val="00BD4D79"/>
    <w:rsid w:val="00BD79E3"/>
    <w:rsid w:val="00BD7A82"/>
    <w:rsid w:val="00BE1949"/>
    <w:rsid w:val="00BE6FEA"/>
    <w:rsid w:val="00BF06C3"/>
    <w:rsid w:val="00BF1442"/>
    <w:rsid w:val="00C0099A"/>
    <w:rsid w:val="00C11F37"/>
    <w:rsid w:val="00C12EAF"/>
    <w:rsid w:val="00C13B51"/>
    <w:rsid w:val="00C13BF4"/>
    <w:rsid w:val="00C14238"/>
    <w:rsid w:val="00C160CA"/>
    <w:rsid w:val="00C25757"/>
    <w:rsid w:val="00C27836"/>
    <w:rsid w:val="00C27A38"/>
    <w:rsid w:val="00C306C6"/>
    <w:rsid w:val="00C373E3"/>
    <w:rsid w:val="00C40996"/>
    <w:rsid w:val="00C413B5"/>
    <w:rsid w:val="00C440E0"/>
    <w:rsid w:val="00C46FC2"/>
    <w:rsid w:val="00C46FFE"/>
    <w:rsid w:val="00C5159B"/>
    <w:rsid w:val="00C51738"/>
    <w:rsid w:val="00C57A6E"/>
    <w:rsid w:val="00C6265C"/>
    <w:rsid w:val="00C64126"/>
    <w:rsid w:val="00C648F5"/>
    <w:rsid w:val="00C7651A"/>
    <w:rsid w:val="00C768B3"/>
    <w:rsid w:val="00C77E6D"/>
    <w:rsid w:val="00C818F2"/>
    <w:rsid w:val="00C8475F"/>
    <w:rsid w:val="00C87BAB"/>
    <w:rsid w:val="00C90A19"/>
    <w:rsid w:val="00C95D35"/>
    <w:rsid w:val="00C96D1A"/>
    <w:rsid w:val="00CA2C63"/>
    <w:rsid w:val="00CA4024"/>
    <w:rsid w:val="00CB2B82"/>
    <w:rsid w:val="00CB771C"/>
    <w:rsid w:val="00CB7E58"/>
    <w:rsid w:val="00CC01BE"/>
    <w:rsid w:val="00CC0669"/>
    <w:rsid w:val="00CC33A8"/>
    <w:rsid w:val="00CC4119"/>
    <w:rsid w:val="00CC5099"/>
    <w:rsid w:val="00CC6709"/>
    <w:rsid w:val="00CC6CAC"/>
    <w:rsid w:val="00CD0313"/>
    <w:rsid w:val="00CD17B7"/>
    <w:rsid w:val="00CD4AA7"/>
    <w:rsid w:val="00CD5D3C"/>
    <w:rsid w:val="00CD73C6"/>
    <w:rsid w:val="00CE739F"/>
    <w:rsid w:val="00D00C90"/>
    <w:rsid w:val="00D01361"/>
    <w:rsid w:val="00D042EC"/>
    <w:rsid w:val="00D12387"/>
    <w:rsid w:val="00D13F9B"/>
    <w:rsid w:val="00D20E40"/>
    <w:rsid w:val="00D22A4D"/>
    <w:rsid w:val="00D26455"/>
    <w:rsid w:val="00D27761"/>
    <w:rsid w:val="00D300BC"/>
    <w:rsid w:val="00D31DCB"/>
    <w:rsid w:val="00D32D15"/>
    <w:rsid w:val="00D36B5E"/>
    <w:rsid w:val="00D36CAF"/>
    <w:rsid w:val="00D4037A"/>
    <w:rsid w:val="00D43602"/>
    <w:rsid w:val="00D43809"/>
    <w:rsid w:val="00D47011"/>
    <w:rsid w:val="00D53C95"/>
    <w:rsid w:val="00D54CD3"/>
    <w:rsid w:val="00D60D73"/>
    <w:rsid w:val="00D663CD"/>
    <w:rsid w:val="00D72AA8"/>
    <w:rsid w:val="00D754C5"/>
    <w:rsid w:val="00D75940"/>
    <w:rsid w:val="00D801CC"/>
    <w:rsid w:val="00D86A5A"/>
    <w:rsid w:val="00D870FE"/>
    <w:rsid w:val="00D95F2B"/>
    <w:rsid w:val="00DA3B7C"/>
    <w:rsid w:val="00DA4483"/>
    <w:rsid w:val="00DA5336"/>
    <w:rsid w:val="00DA5BC9"/>
    <w:rsid w:val="00DA7B80"/>
    <w:rsid w:val="00DB453F"/>
    <w:rsid w:val="00DB5B09"/>
    <w:rsid w:val="00DB5DE8"/>
    <w:rsid w:val="00DB5EF2"/>
    <w:rsid w:val="00DC001A"/>
    <w:rsid w:val="00DC070E"/>
    <w:rsid w:val="00DD19BA"/>
    <w:rsid w:val="00DD424F"/>
    <w:rsid w:val="00DD4BFF"/>
    <w:rsid w:val="00DD64CD"/>
    <w:rsid w:val="00DD74F2"/>
    <w:rsid w:val="00DD7B0C"/>
    <w:rsid w:val="00DE0682"/>
    <w:rsid w:val="00DE36B0"/>
    <w:rsid w:val="00DE4DAF"/>
    <w:rsid w:val="00DF29CD"/>
    <w:rsid w:val="00DF2C0A"/>
    <w:rsid w:val="00DF3C0F"/>
    <w:rsid w:val="00DF5449"/>
    <w:rsid w:val="00DF5C1C"/>
    <w:rsid w:val="00DF6071"/>
    <w:rsid w:val="00E0644A"/>
    <w:rsid w:val="00E11104"/>
    <w:rsid w:val="00E14C60"/>
    <w:rsid w:val="00E15824"/>
    <w:rsid w:val="00E212F8"/>
    <w:rsid w:val="00E2199F"/>
    <w:rsid w:val="00E21A6E"/>
    <w:rsid w:val="00E2661F"/>
    <w:rsid w:val="00E3081E"/>
    <w:rsid w:val="00E32296"/>
    <w:rsid w:val="00E327F2"/>
    <w:rsid w:val="00E34187"/>
    <w:rsid w:val="00E35462"/>
    <w:rsid w:val="00E41BD0"/>
    <w:rsid w:val="00E42609"/>
    <w:rsid w:val="00E468A9"/>
    <w:rsid w:val="00E471C3"/>
    <w:rsid w:val="00E539B9"/>
    <w:rsid w:val="00E607F1"/>
    <w:rsid w:val="00E6426B"/>
    <w:rsid w:val="00E671AA"/>
    <w:rsid w:val="00E752B4"/>
    <w:rsid w:val="00E8328A"/>
    <w:rsid w:val="00E83A6C"/>
    <w:rsid w:val="00E958DA"/>
    <w:rsid w:val="00E96531"/>
    <w:rsid w:val="00E96DF1"/>
    <w:rsid w:val="00EA092D"/>
    <w:rsid w:val="00EA1A2D"/>
    <w:rsid w:val="00EA3DE6"/>
    <w:rsid w:val="00EA3E0E"/>
    <w:rsid w:val="00EB6EA8"/>
    <w:rsid w:val="00EC4F05"/>
    <w:rsid w:val="00EC60D2"/>
    <w:rsid w:val="00EC6DF5"/>
    <w:rsid w:val="00EC763B"/>
    <w:rsid w:val="00ED33AE"/>
    <w:rsid w:val="00ED539E"/>
    <w:rsid w:val="00EE2C26"/>
    <w:rsid w:val="00EF1D88"/>
    <w:rsid w:val="00EF271C"/>
    <w:rsid w:val="00EF3C4E"/>
    <w:rsid w:val="00EF61BC"/>
    <w:rsid w:val="00EF7B09"/>
    <w:rsid w:val="00F10BA4"/>
    <w:rsid w:val="00F10D5B"/>
    <w:rsid w:val="00F14C23"/>
    <w:rsid w:val="00F15204"/>
    <w:rsid w:val="00F170E7"/>
    <w:rsid w:val="00F20B02"/>
    <w:rsid w:val="00F30C73"/>
    <w:rsid w:val="00F311B1"/>
    <w:rsid w:val="00F3265C"/>
    <w:rsid w:val="00F3343B"/>
    <w:rsid w:val="00F33AC6"/>
    <w:rsid w:val="00F4344E"/>
    <w:rsid w:val="00F45431"/>
    <w:rsid w:val="00F46EC6"/>
    <w:rsid w:val="00F46FF5"/>
    <w:rsid w:val="00F500E3"/>
    <w:rsid w:val="00F5306F"/>
    <w:rsid w:val="00F54C35"/>
    <w:rsid w:val="00F550F5"/>
    <w:rsid w:val="00F56A93"/>
    <w:rsid w:val="00F6042E"/>
    <w:rsid w:val="00F644FA"/>
    <w:rsid w:val="00F65DAD"/>
    <w:rsid w:val="00F73148"/>
    <w:rsid w:val="00F75D10"/>
    <w:rsid w:val="00F801D2"/>
    <w:rsid w:val="00F81D08"/>
    <w:rsid w:val="00F8244F"/>
    <w:rsid w:val="00F84227"/>
    <w:rsid w:val="00F8534B"/>
    <w:rsid w:val="00F864FF"/>
    <w:rsid w:val="00F86F15"/>
    <w:rsid w:val="00F94321"/>
    <w:rsid w:val="00F94F08"/>
    <w:rsid w:val="00F958F3"/>
    <w:rsid w:val="00FB593F"/>
    <w:rsid w:val="00FB62B6"/>
    <w:rsid w:val="00FB6E2D"/>
    <w:rsid w:val="00FB7C92"/>
    <w:rsid w:val="00FC0843"/>
    <w:rsid w:val="00FC08AF"/>
    <w:rsid w:val="00FC4049"/>
    <w:rsid w:val="00FD1774"/>
    <w:rsid w:val="00FD2FCA"/>
    <w:rsid w:val="00FD4DB7"/>
    <w:rsid w:val="00FD50CB"/>
    <w:rsid w:val="00FE1DA1"/>
    <w:rsid w:val="00FE50EB"/>
    <w:rsid w:val="00FE5DE2"/>
    <w:rsid w:val="00FE5EA8"/>
    <w:rsid w:val="00FF0779"/>
    <w:rsid w:val="00FF34EE"/>
    <w:rsid w:val="00FF55FE"/>
    <w:rsid w:val="00FF56FB"/>
    <w:rsid w:val="00FF5DC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4321"/>
    <w:rPr>
      <w:rFonts w:ascii="PalmSprings" w:hAnsi="PalmSprings"/>
      <w:sz w:val="24"/>
    </w:rPr>
  </w:style>
  <w:style w:type="paragraph" w:styleId="Nadpis1">
    <w:name w:val="heading 1"/>
    <w:basedOn w:val="Normln"/>
    <w:next w:val="Normln"/>
    <w:qFormat/>
    <w:rsid w:val="00084321"/>
    <w:pPr>
      <w:keepNext/>
      <w:jc w:val="center"/>
      <w:outlineLvl w:val="0"/>
    </w:pPr>
    <w:rPr>
      <w:rFonts w:ascii="Avalon" w:hAnsi="Avalon"/>
      <w:b/>
      <w:sz w:val="40"/>
    </w:rPr>
  </w:style>
  <w:style w:type="paragraph" w:styleId="Nadpis2">
    <w:name w:val="heading 2"/>
    <w:basedOn w:val="Normln"/>
    <w:next w:val="Normln"/>
    <w:qFormat/>
    <w:rsid w:val="00084321"/>
    <w:pPr>
      <w:keepNext/>
      <w:jc w:val="center"/>
      <w:outlineLvl w:val="1"/>
    </w:pPr>
    <w:rPr>
      <w:rFonts w:ascii="Avalon" w:hAnsi="Avalon"/>
      <w:b/>
      <w:sz w:val="32"/>
    </w:rPr>
  </w:style>
  <w:style w:type="paragraph" w:styleId="Nadpis3">
    <w:name w:val="heading 3"/>
    <w:basedOn w:val="Normln"/>
    <w:next w:val="Normln"/>
    <w:qFormat/>
    <w:rsid w:val="00084321"/>
    <w:pPr>
      <w:keepNext/>
      <w:jc w:val="center"/>
      <w:outlineLvl w:val="2"/>
    </w:pPr>
    <w:rPr>
      <w:rFonts w:ascii="Avalon" w:hAnsi="Avalon"/>
      <w:sz w:val="36"/>
    </w:rPr>
  </w:style>
  <w:style w:type="paragraph" w:styleId="Nadpis4">
    <w:name w:val="heading 4"/>
    <w:basedOn w:val="Normln"/>
    <w:next w:val="Normln"/>
    <w:qFormat/>
    <w:rsid w:val="00084321"/>
    <w:pPr>
      <w:keepNext/>
      <w:spacing w:before="240" w:after="60"/>
      <w:outlineLvl w:val="3"/>
    </w:pPr>
    <w:rPr>
      <w:rFonts w:ascii="Arial" w:hAnsi="Arial"/>
      <w:b/>
    </w:rPr>
  </w:style>
  <w:style w:type="paragraph" w:styleId="Nadpis5">
    <w:name w:val="heading 5"/>
    <w:basedOn w:val="Normln"/>
    <w:next w:val="Normln"/>
    <w:qFormat/>
    <w:rsid w:val="00084321"/>
    <w:pPr>
      <w:numPr>
        <w:ilvl w:val="4"/>
        <w:numId w:val="1"/>
      </w:numPr>
      <w:spacing w:before="240" w:after="60"/>
      <w:outlineLvl w:val="4"/>
    </w:pPr>
    <w:rPr>
      <w:sz w:val="22"/>
    </w:rPr>
  </w:style>
  <w:style w:type="paragraph" w:styleId="Nadpis6">
    <w:name w:val="heading 6"/>
    <w:basedOn w:val="Normln"/>
    <w:next w:val="Normln"/>
    <w:qFormat/>
    <w:rsid w:val="00084321"/>
    <w:pPr>
      <w:numPr>
        <w:ilvl w:val="5"/>
        <w:numId w:val="1"/>
      </w:numPr>
      <w:spacing w:before="240" w:after="60"/>
      <w:outlineLvl w:val="5"/>
    </w:pPr>
    <w:rPr>
      <w:i/>
      <w:sz w:val="22"/>
    </w:rPr>
  </w:style>
  <w:style w:type="paragraph" w:styleId="Nadpis7">
    <w:name w:val="heading 7"/>
    <w:basedOn w:val="Normln"/>
    <w:next w:val="Normln"/>
    <w:qFormat/>
    <w:rsid w:val="00084321"/>
    <w:pPr>
      <w:numPr>
        <w:ilvl w:val="6"/>
        <w:numId w:val="1"/>
      </w:numPr>
      <w:spacing w:before="240" w:after="60"/>
      <w:outlineLvl w:val="6"/>
    </w:pPr>
    <w:rPr>
      <w:rFonts w:ascii="Arial" w:hAnsi="Arial"/>
    </w:rPr>
  </w:style>
  <w:style w:type="paragraph" w:styleId="Nadpis8">
    <w:name w:val="heading 8"/>
    <w:basedOn w:val="Normln"/>
    <w:next w:val="Normln"/>
    <w:qFormat/>
    <w:rsid w:val="00084321"/>
    <w:pPr>
      <w:numPr>
        <w:ilvl w:val="7"/>
        <w:numId w:val="1"/>
      </w:numPr>
      <w:spacing w:before="240" w:after="60"/>
      <w:outlineLvl w:val="7"/>
    </w:pPr>
    <w:rPr>
      <w:rFonts w:ascii="Arial" w:hAnsi="Arial"/>
      <w:i/>
    </w:rPr>
  </w:style>
  <w:style w:type="paragraph" w:styleId="Nadpis9">
    <w:name w:val="heading 9"/>
    <w:basedOn w:val="Normln"/>
    <w:next w:val="Normln"/>
    <w:qFormat/>
    <w:rsid w:val="00084321"/>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84321"/>
    <w:pPr>
      <w:tabs>
        <w:tab w:val="center" w:pos="4536"/>
        <w:tab w:val="right" w:pos="9072"/>
      </w:tabs>
    </w:pPr>
  </w:style>
  <w:style w:type="paragraph" w:styleId="Zpat">
    <w:name w:val="footer"/>
    <w:basedOn w:val="Normln"/>
    <w:semiHidden/>
    <w:rsid w:val="00084321"/>
    <w:pPr>
      <w:tabs>
        <w:tab w:val="center" w:pos="4536"/>
        <w:tab w:val="right" w:pos="9072"/>
      </w:tabs>
    </w:pPr>
  </w:style>
  <w:style w:type="character" w:styleId="slostrnky">
    <w:name w:val="page number"/>
    <w:basedOn w:val="Standardnpsmoodstavce"/>
    <w:semiHidden/>
    <w:rsid w:val="00084321"/>
  </w:style>
  <w:style w:type="paragraph" w:styleId="Nzev">
    <w:name w:val="Title"/>
    <w:basedOn w:val="Normln"/>
    <w:qFormat/>
    <w:rsid w:val="00084321"/>
    <w:pPr>
      <w:spacing w:before="240" w:after="60"/>
      <w:jc w:val="center"/>
      <w:outlineLvl w:val="0"/>
    </w:pPr>
    <w:rPr>
      <w:rFonts w:ascii="Arial" w:hAnsi="Arial"/>
      <w:b/>
      <w:kern w:val="28"/>
      <w:sz w:val="32"/>
    </w:rPr>
  </w:style>
  <w:style w:type="paragraph" w:customStyle="1" w:styleId="Obsah1">
    <w:name w:val="Obsah1"/>
    <w:autoRedefine/>
    <w:rsid w:val="00084321"/>
    <w:pPr>
      <w:spacing w:before="360" w:after="360"/>
    </w:pPr>
    <w:rPr>
      <w:rFonts w:ascii="Arial" w:hAnsi="Arial" w:cs="Arial"/>
      <w:b/>
      <w:sz w:val="32"/>
    </w:rPr>
  </w:style>
  <w:style w:type="paragraph" w:customStyle="1" w:styleId="Obsah2tz">
    <w:name w:val="Obsah2tz"/>
    <w:basedOn w:val="Obsah1"/>
    <w:next w:val="Normln"/>
    <w:autoRedefine/>
    <w:rsid w:val="00084321"/>
    <w:pPr>
      <w:spacing w:before="240" w:after="240"/>
      <w:ind w:left="851"/>
    </w:pPr>
    <w:rPr>
      <w:sz w:val="24"/>
    </w:rPr>
  </w:style>
  <w:style w:type="paragraph" w:styleId="Normlnodsazen">
    <w:name w:val="Normal Indent"/>
    <w:basedOn w:val="Normln"/>
    <w:semiHidden/>
    <w:rsid w:val="00084321"/>
    <w:pPr>
      <w:ind w:left="708"/>
    </w:pPr>
  </w:style>
  <w:style w:type="paragraph" w:customStyle="1" w:styleId="Obsah">
    <w:name w:val="Obsah"/>
    <w:basedOn w:val="Normln"/>
    <w:rsid w:val="00084321"/>
    <w:pPr>
      <w:tabs>
        <w:tab w:val="right" w:leader="dot" w:pos="9299"/>
      </w:tabs>
      <w:spacing w:line="360" w:lineRule="auto"/>
    </w:pPr>
    <w:rPr>
      <w:rFonts w:ascii="Avalon" w:hAnsi="Avalon"/>
    </w:rPr>
  </w:style>
  <w:style w:type="paragraph" w:customStyle="1" w:styleId="Normlntz1">
    <w:name w:val="Normálnítz1"/>
    <w:basedOn w:val="Normln"/>
    <w:rsid w:val="00084321"/>
    <w:pPr>
      <w:numPr>
        <w:numId w:val="3"/>
      </w:numPr>
      <w:tabs>
        <w:tab w:val="left" w:pos="567"/>
      </w:tabs>
      <w:spacing w:before="120"/>
      <w:ind w:left="567" w:hanging="567"/>
      <w:jc w:val="both"/>
    </w:pPr>
  </w:style>
  <w:style w:type="paragraph" w:customStyle="1" w:styleId="nadpis1tz">
    <w:name w:val="nadpis_1tz"/>
    <w:next w:val="Normlntz"/>
    <w:autoRedefine/>
    <w:rsid w:val="00084321"/>
    <w:pPr>
      <w:widowControl w:val="0"/>
      <w:suppressAutoHyphens/>
      <w:spacing w:before="120"/>
      <w:outlineLvl w:val="0"/>
    </w:pPr>
    <w:rPr>
      <w:rFonts w:ascii="Arial Narrow" w:hAnsi="Arial Narrow"/>
      <w:b/>
      <w:bCs/>
      <w:i/>
      <w:iCs/>
      <w:sz w:val="24"/>
    </w:rPr>
  </w:style>
  <w:style w:type="paragraph" w:customStyle="1" w:styleId="Normlntz">
    <w:name w:val="Normálnítz"/>
    <w:basedOn w:val="Normln"/>
    <w:qFormat/>
    <w:rsid w:val="00084321"/>
    <w:pPr>
      <w:spacing w:before="120"/>
      <w:jc w:val="both"/>
    </w:pPr>
  </w:style>
  <w:style w:type="paragraph" w:customStyle="1" w:styleId="nadpis2tz0">
    <w:name w:val="nadpis_2tz"/>
    <w:basedOn w:val="Normln"/>
    <w:next w:val="Normlntz"/>
    <w:autoRedefine/>
    <w:rsid w:val="00084321"/>
    <w:pPr>
      <w:spacing w:before="120"/>
      <w:outlineLvl w:val="1"/>
    </w:pPr>
    <w:rPr>
      <w:rFonts w:ascii="Arial Narrow" w:hAnsi="Arial Narrow" w:cs="Arial"/>
      <w:b/>
      <w:bCs/>
      <w:i/>
      <w:iCs/>
      <w:color w:val="000000"/>
    </w:rPr>
  </w:style>
  <w:style w:type="paragraph" w:customStyle="1" w:styleId="nadpis3tz">
    <w:name w:val="nadpis_3tz"/>
    <w:next w:val="Normlntz"/>
    <w:autoRedefine/>
    <w:rsid w:val="00542F92"/>
    <w:pPr>
      <w:spacing w:before="120" w:after="120"/>
      <w:ind w:left="720" w:hanging="720"/>
      <w:outlineLvl w:val="2"/>
    </w:pPr>
    <w:rPr>
      <w:rFonts w:ascii="Arial Narrow" w:hAnsi="Arial Narrow"/>
      <w:sz w:val="24"/>
      <w:u w:val="single"/>
    </w:rPr>
  </w:style>
  <w:style w:type="paragraph" w:customStyle="1" w:styleId="nadpis4tz">
    <w:name w:val="nadpis_4tz"/>
    <w:next w:val="Normlntz"/>
    <w:autoRedefine/>
    <w:rsid w:val="00084321"/>
    <w:pPr>
      <w:numPr>
        <w:ilvl w:val="3"/>
        <w:numId w:val="2"/>
      </w:numPr>
      <w:spacing w:before="120" w:after="120"/>
      <w:outlineLvl w:val="3"/>
    </w:pPr>
    <w:rPr>
      <w:rFonts w:ascii="Avalon" w:hAnsi="Avalon"/>
      <w:b/>
      <w:sz w:val="24"/>
    </w:rPr>
  </w:style>
  <w:style w:type="paragraph" w:customStyle="1" w:styleId="Normlntz2">
    <w:name w:val="Normálnítz2"/>
    <w:basedOn w:val="Normln"/>
    <w:rsid w:val="00084321"/>
    <w:pPr>
      <w:numPr>
        <w:ilvl w:val="1"/>
        <w:numId w:val="4"/>
      </w:numPr>
      <w:tabs>
        <w:tab w:val="left" w:pos="567"/>
      </w:tabs>
      <w:spacing w:before="120"/>
      <w:ind w:left="567" w:hanging="567"/>
      <w:jc w:val="both"/>
    </w:pPr>
  </w:style>
  <w:style w:type="paragraph" w:customStyle="1" w:styleId="Nadpis2tz">
    <w:name w:val="Nadpis2tz"/>
    <w:basedOn w:val="Normln"/>
    <w:next w:val="Normln"/>
    <w:autoRedefine/>
    <w:rsid w:val="00084321"/>
    <w:pPr>
      <w:numPr>
        <w:numId w:val="5"/>
      </w:numPr>
      <w:spacing w:before="120" w:after="240"/>
      <w:outlineLvl w:val="1"/>
    </w:pPr>
    <w:rPr>
      <w:rFonts w:ascii="Avalon" w:hAnsi="Avalon"/>
      <w:b/>
      <w:sz w:val="32"/>
    </w:rPr>
  </w:style>
  <w:style w:type="paragraph" w:styleId="Zkladntext2">
    <w:name w:val="Body Text 2"/>
    <w:basedOn w:val="Normln"/>
    <w:link w:val="Zkladntext2Char"/>
    <w:rsid w:val="00084321"/>
    <w:pPr>
      <w:jc w:val="both"/>
    </w:pPr>
    <w:rPr>
      <w:i/>
      <w:sz w:val="20"/>
    </w:rPr>
  </w:style>
  <w:style w:type="paragraph" w:styleId="Zkladntext">
    <w:name w:val="Body Text"/>
    <w:aliases w:val="termo,()odstaved,Tučný text"/>
    <w:basedOn w:val="Normln"/>
    <w:semiHidden/>
    <w:rsid w:val="00084321"/>
    <w:pPr>
      <w:widowControl w:val="0"/>
      <w:spacing w:before="120"/>
      <w:jc w:val="both"/>
    </w:pPr>
    <w:rPr>
      <w:snapToGrid w:val="0"/>
      <w:color w:val="000000"/>
    </w:rPr>
  </w:style>
  <w:style w:type="paragraph" w:styleId="Zkladntextodsazen">
    <w:name w:val="Body Text Indent"/>
    <w:basedOn w:val="Normln"/>
    <w:link w:val="ZkladntextodsazenChar"/>
    <w:rsid w:val="00084321"/>
    <w:pPr>
      <w:ind w:left="330" w:hanging="330"/>
      <w:jc w:val="both"/>
    </w:pPr>
    <w:rPr>
      <w:rFonts w:ascii="Arial" w:hAnsi="Arial" w:cs="Arial"/>
      <w:bCs/>
      <w:sz w:val="32"/>
    </w:rPr>
  </w:style>
  <w:style w:type="paragraph" w:styleId="Zkladntextodsazen2">
    <w:name w:val="Body Text Indent 2"/>
    <w:basedOn w:val="Normln"/>
    <w:semiHidden/>
    <w:rsid w:val="00084321"/>
    <w:pPr>
      <w:ind w:left="2832" w:firstLine="570"/>
      <w:jc w:val="both"/>
    </w:pPr>
    <w:rPr>
      <w:rFonts w:ascii="Arial Narrow" w:hAnsi="Arial Narrow"/>
    </w:rPr>
  </w:style>
  <w:style w:type="paragraph" w:customStyle="1" w:styleId="Tabulkazkladn">
    <w:name w:val="Tabulka základní"/>
    <w:basedOn w:val="Normln"/>
    <w:rsid w:val="00084321"/>
    <w:pPr>
      <w:overflowPunct w:val="0"/>
      <w:autoSpaceDE w:val="0"/>
      <w:autoSpaceDN w:val="0"/>
      <w:adjustRightInd w:val="0"/>
      <w:spacing w:before="60" w:after="60"/>
      <w:textAlignment w:val="baseline"/>
    </w:pPr>
    <w:rPr>
      <w:rFonts w:ascii="Arial" w:hAnsi="Arial"/>
      <w:b/>
      <w:sz w:val="20"/>
    </w:rPr>
  </w:style>
  <w:style w:type="character" w:styleId="Hypertextovodkaz">
    <w:name w:val="Hyperlink"/>
    <w:rsid w:val="00084321"/>
    <w:rPr>
      <w:color w:val="0000FF"/>
      <w:u w:val="single"/>
    </w:rPr>
  </w:style>
  <w:style w:type="character" w:styleId="Sledovanodkaz">
    <w:name w:val="FollowedHyperlink"/>
    <w:semiHidden/>
    <w:rsid w:val="00084321"/>
    <w:rPr>
      <w:color w:val="800080"/>
      <w:u w:val="single"/>
    </w:rPr>
  </w:style>
  <w:style w:type="paragraph" w:customStyle="1" w:styleId="pismostandard">
    <w:name w:val="_pismo_standard"/>
    <w:basedOn w:val="Zkladntextodsazen"/>
    <w:rsid w:val="00084321"/>
    <w:pPr>
      <w:ind w:left="0" w:firstLine="357"/>
    </w:pPr>
    <w:rPr>
      <w:rFonts w:ascii="Times New Roman" w:hAnsi="Times New Roman" w:cs="Times New Roman"/>
      <w:bCs w:val="0"/>
      <w:sz w:val="22"/>
      <w:szCs w:val="22"/>
    </w:rPr>
  </w:style>
  <w:style w:type="paragraph" w:customStyle="1" w:styleId="nadpis5tz">
    <w:name w:val="nadpis_5tz"/>
    <w:basedOn w:val="Normln"/>
    <w:next w:val="Normlntz"/>
    <w:rsid w:val="00084321"/>
    <w:pPr>
      <w:tabs>
        <w:tab w:val="num" w:pos="1800"/>
      </w:tabs>
      <w:spacing w:before="120" w:after="120"/>
      <w:ind w:left="1008" w:hanging="1008"/>
      <w:outlineLvl w:val="4"/>
    </w:pPr>
    <w:rPr>
      <w:rFonts w:ascii="Arial" w:hAnsi="Arial" w:cs="Arial"/>
      <w:u w:val="single"/>
    </w:rPr>
  </w:style>
  <w:style w:type="paragraph" w:styleId="Seznam">
    <w:name w:val="List"/>
    <w:basedOn w:val="Zkladntext"/>
    <w:semiHidden/>
    <w:rsid w:val="00084321"/>
    <w:pPr>
      <w:widowControl/>
      <w:suppressAutoHyphens/>
      <w:spacing w:before="0" w:after="120"/>
      <w:jc w:val="left"/>
    </w:pPr>
    <w:rPr>
      <w:rFonts w:ascii="Avalon" w:hAnsi="Avalon" w:cs="Tahoma"/>
      <w:snapToGrid/>
      <w:color w:val="auto"/>
      <w:sz w:val="22"/>
      <w:szCs w:val="22"/>
      <w:lang w:eastAsia="ar-SA"/>
    </w:rPr>
  </w:style>
  <w:style w:type="character" w:customStyle="1" w:styleId="WW8Num9z2">
    <w:name w:val="WW8Num9z2"/>
    <w:rsid w:val="00084321"/>
    <w:rPr>
      <w:rFonts w:ascii="Wingdings" w:hAnsi="Wingdings"/>
    </w:rPr>
  </w:style>
  <w:style w:type="paragraph" w:customStyle="1" w:styleId="TPOOdstavec">
    <w:name w:val="TPO Odstavec"/>
    <w:basedOn w:val="Normln"/>
    <w:rsid w:val="00642C7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rFonts w:ascii="Times New Roman" w:hAnsi="Times New Roman"/>
    </w:rPr>
  </w:style>
  <w:style w:type="paragraph" w:customStyle="1" w:styleId="Normln0">
    <w:name w:val="Normální~~"/>
    <w:basedOn w:val="Normln"/>
    <w:rsid w:val="00BC2C3C"/>
    <w:pPr>
      <w:widowControl w:val="0"/>
    </w:pPr>
    <w:rPr>
      <w:rFonts w:ascii="Times New Roman" w:hAnsi="Times New Roman"/>
      <w:noProof/>
      <w:sz w:val="20"/>
    </w:rPr>
  </w:style>
  <w:style w:type="character" w:styleId="PromnnHTML">
    <w:name w:val="HTML Variable"/>
    <w:rsid w:val="00FC08AF"/>
    <w:rPr>
      <w:b/>
      <w:bCs/>
      <w:i w:val="0"/>
      <w:iCs w:val="0"/>
    </w:rPr>
  </w:style>
  <w:style w:type="table" w:styleId="Mkatabulky">
    <w:name w:val="Table Grid"/>
    <w:basedOn w:val="Normlntabulka"/>
    <w:uiPriority w:val="59"/>
    <w:rsid w:val="00453B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lnweb">
    <w:name w:val="Normal (Web)"/>
    <w:basedOn w:val="Normln"/>
    <w:rsid w:val="006D2850"/>
    <w:pPr>
      <w:spacing w:before="100" w:beforeAutospacing="1" w:after="100" w:afterAutospacing="1"/>
    </w:pPr>
    <w:rPr>
      <w:rFonts w:ascii="Times New Roman" w:hAnsi="Times New Roman"/>
      <w:szCs w:val="24"/>
    </w:rPr>
  </w:style>
  <w:style w:type="character" w:styleId="Siln">
    <w:name w:val="Strong"/>
    <w:qFormat/>
    <w:rsid w:val="006D2850"/>
    <w:rPr>
      <w:b/>
      <w:bCs/>
    </w:rPr>
  </w:style>
  <w:style w:type="paragraph" w:customStyle="1" w:styleId="Rejstk">
    <w:name w:val="Rejstřík"/>
    <w:basedOn w:val="Normln"/>
    <w:rsid w:val="006D2850"/>
    <w:pPr>
      <w:suppressLineNumbers/>
      <w:suppressAutoHyphens/>
      <w:ind w:firstLine="709"/>
      <w:jc w:val="both"/>
    </w:pPr>
    <w:rPr>
      <w:rFonts w:ascii="Arial" w:hAnsi="Arial" w:cs="Tahoma"/>
      <w:sz w:val="22"/>
      <w:szCs w:val="24"/>
      <w:lang w:eastAsia="ar-SA"/>
    </w:rPr>
  </w:style>
  <w:style w:type="paragraph" w:styleId="FormtovanvHTML">
    <w:name w:val="HTML Preformatted"/>
    <w:basedOn w:val="Normln"/>
    <w:rsid w:val="00143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paragraph" w:customStyle="1" w:styleId="JKNadpis2">
    <w:name w:val="JK_Nadpis 2"/>
    <w:basedOn w:val="Nadpis2"/>
    <w:rsid w:val="003628C0"/>
    <w:pPr>
      <w:keepNext w:val="0"/>
      <w:numPr>
        <w:ilvl w:val="1"/>
        <w:numId w:val="6"/>
      </w:numPr>
      <w:spacing w:before="120"/>
      <w:jc w:val="both"/>
    </w:pPr>
    <w:rPr>
      <w:rFonts w:ascii="Arial" w:hAnsi="Arial"/>
      <w:b w:val="0"/>
      <w:sz w:val="22"/>
      <w:lang w:val="en-US"/>
    </w:rPr>
  </w:style>
  <w:style w:type="paragraph" w:customStyle="1" w:styleId="JKNadpis3">
    <w:name w:val="JK_Nadpis 3"/>
    <w:basedOn w:val="Nadpis3"/>
    <w:rsid w:val="003628C0"/>
    <w:pPr>
      <w:keepNext w:val="0"/>
      <w:numPr>
        <w:ilvl w:val="2"/>
        <w:numId w:val="6"/>
      </w:numPr>
      <w:spacing w:before="60"/>
      <w:jc w:val="both"/>
    </w:pPr>
    <w:rPr>
      <w:rFonts w:ascii="Arial" w:hAnsi="Arial"/>
      <w:sz w:val="22"/>
    </w:rPr>
  </w:style>
  <w:style w:type="paragraph" w:customStyle="1" w:styleId="Normln1">
    <w:name w:val="Normální1"/>
    <w:rsid w:val="00686C4B"/>
    <w:pPr>
      <w:widowControl w:val="0"/>
      <w:ind w:firstLine="284"/>
      <w:jc w:val="both"/>
    </w:pPr>
    <w:rPr>
      <w:rFonts w:ascii="Arial" w:hAnsi="Arial"/>
      <w:sz w:val="22"/>
    </w:rPr>
  </w:style>
  <w:style w:type="character" w:customStyle="1" w:styleId="ZkladntextodsazenChar">
    <w:name w:val="Základní text odsazený Char"/>
    <w:link w:val="Zkladntextodsazen"/>
    <w:rsid w:val="00126EB9"/>
    <w:rPr>
      <w:rFonts w:ascii="Arial" w:hAnsi="Arial" w:cs="Arial"/>
      <w:bCs/>
      <w:sz w:val="32"/>
    </w:rPr>
  </w:style>
  <w:style w:type="paragraph" w:styleId="Textbubliny">
    <w:name w:val="Balloon Text"/>
    <w:basedOn w:val="Normln"/>
    <w:link w:val="TextbublinyChar"/>
    <w:uiPriority w:val="99"/>
    <w:semiHidden/>
    <w:unhideWhenUsed/>
    <w:rsid w:val="005F0829"/>
    <w:rPr>
      <w:rFonts w:ascii="Tahoma" w:hAnsi="Tahoma" w:cs="Tahoma"/>
      <w:sz w:val="16"/>
      <w:szCs w:val="16"/>
    </w:rPr>
  </w:style>
  <w:style w:type="character" w:customStyle="1" w:styleId="TextbublinyChar">
    <w:name w:val="Text bubliny Char"/>
    <w:link w:val="Textbubliny"/>
    <w:uiPriority w:val="99"/>
    <w:semiHidden/>
    <w:rsid w:val="005F0829"/>
    <w:rPr>
      <w:rFonts w:ascii="Tahoma" w:hAnsi="Tahoma" w:cs="Tahoma"/>
      <w:sz w:val="16"/>
      <w:szCs w:val="16"/>
    </w:rPr>
  </w:style>
  <w:style w:type="paragraph" w:styleId="Zkladntext3">
    <w:name w:val="Body Text 3"/>
    <w:basedOn w:val="Normln"/>
    <w:link w:val="Zkladntext3Char"/>
    <w:uiPriority w:val="99"/>
    <w:semiHidden/>
    <w:unhideWhenUsed/>
    <w:rsid w:val="00CA4024"/>
    <w:pPr>
      <w:spacing w:after="120"/>
    </w:pPr>
    <w:rPr>
      <w:sz w:val="16"/>
      <w:szCs w:val="16"/>
    </w:rPr>
  </w:style>
  <w:style w:type="character" w:customStyle="1" w:styleId="Zkladntext3Char">
    <w:name w:val="Základní text 3 Char"/>
    <w:link w:val="Zkladntext3"/>
    <w:uiPriority w:val="99"/>
    <w:semiHidden/>
    <w:rsid w:val="00CA4024"/>
    <w:rPr>
      <w:rFonts w:ascii="PalmSprings" w:hAnsi="PalmSprings"/>
      <w:sz w:val="16"/>
      <w:szCs w:val="16"/>
    </w:rPr>
  </w:style>
  <w:style w:type="paragraph" w:styleId="Textkomente">
    <w:name w:val="annotation text"/>
    <w:basedOn w:val="Normln"/>
    <w:link w:val="TextkomenteChar"/>
    <w:semiHidden/>
    <w:rsid w:val="008E77C6"/>
    <w:rPr>
      <w:sz w:val="20"/>
    </w:rPr>
  </w:style>
  <w:style w:type="character" w:customStyle="1" w:styleId="TextkomenteChar">
    <w:name w:val="Text komentáře Char"/>
    <w:link w:val="Textkomente"/>
    <w:semiHidden/>
    <w:rsid w:val="008E77C6"/>
    <w:rPr>
      <w:rFonts w:ascii="PalmSprings" w:hAnsi="PalmSprings"/>
    </w:rPr>
  </w:style>
  <w:style w:type="character" w:customStyle="1" w:styleId="Zkladntext2Char">
    <w:name w:val="Základní text 2 Char"/>
    <w:link w:val="Zkladntext2"/>
    <w:locked/>
    <w:rsid w:val="0068493C"/>
    <w:rPr>
      <w:rFonts w:ascii="PalmSprings" w:hAnsi="PalmSprings"/>
      <w:i/>
    </w:rPr>
  </w:style>
  <w:style w:type="character" w:customStyle="1" w:styleId="ZhlavChar">
    <w:name w:val="Záhlaví Char"/>
    <w:link w:val="Zhlav"/>
    <w:rsid w:val="00D01361"/>
    <w:rPr>
      <w:rFonts w:ascii="PalmSprings" w:hAnsi="PalmSprings"/>
      <w:sz w:val="24"/>
    </w:rPr>
  </w:style>
  <w:style w:type="paragraph" w:customStyle="1" w:styleId="Stylnadpis1tzZarovnatdobloku">
    <w:name w:val="Styl nadpis_1tz + Zarovnat do bloku"/>
    <w:basedOn w:val="Normln"/>
    <w:rsid w:val="00DD4BFF"/>
    <w:pPr>
      <w:widowControl w:val="0"/>
      <w:tabs>
        <w:tab w:val="num" w:pos="360"/>
      </w:tabs>
      <w:suppressAutoHyphens/>
      <w:spacing w:before="240" w:after="120"/>
      <w:ind w:left="360" w:hanging="360"/>
      <w:jc w:val="both"/>
      <w:outlineLvl w:val="0"/>
    </w:pPr>
    <w:rPr>
      <w:rFonts w:ascii="Arial" w:hAnsi="Arial"/>
      <w:b/>
      <w:bCs/>
    </w:rPr>
  </w:style>
  <w:style w:type="paragraph" w:styleId="Rozvrendokumentu">
    <w:name w:val="Document Map"/>
    <w:basedOn w:val="Normln"/>
    <w:link w:val="RozvrendokumentuChar"/>
    <w:uiPriority w:val="99"/>
    <w:semiHidden/>
    <w:unhideWhenUsed/>
    <w:rsid w:val="00C40996"/>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C40996"/>
    <w:rPr>
      <w:rFonts w:ascii="Tahoma" w:hAnsi="Tahoma" w:cs="Tahoma"/>
      <w:sz w:val="16"/>
      <w:szCs w:val="16"/>
    </w:rPr>
  </w:style>
  <w:style w:type="paragraph" w:styleId="Odstavecseseznamem">
    <w:name w:val="List Paragraph"/>
    <w:basedOn w:val="Normln"/>
    <w:uiPriority w:val="34"/>
    <w:qFormat/>
    <w:rsid w:val="007169D5"/>
    <w:pPr>
      <w:ind w:left="720"/>
      <w:contextualSpacing/>
    </w:pPr>
  </w:style>
  <w:style w:type="paragraph" w:customStyle="1" w:styleId="Normln2">
    <w:name w:val="Normální~"/>
    <w:basedOn w:val="Normln"/>
    <w:rsid w:val="00611A16"/>
    <w:pPr>
      <w:jc w:val="both"/>
    </w:pPr>
    <w:rPr>
      <w:rFonts w:ascii="Calibri" w:eastAsia="Calibri" w:hAnsi="Calibri"/>
      <w:sz w:val="20"/>
      <w:lang w:eastAsia="en-US"/>
    </w:rPr>
  </w:style>
</w:styles>
</file>

<file path=word/webSettings.xml><?xml version="1.0" encoding="utf-8"?>
<w:webSettings xmlns:r="http://schemas.openxmlformats.org/officeDocument/2006/relationships" xmlns:w="http://schemas.openxmlformats.org/wordprocessingml/2006/main">
  <w:divs>
    <w:div w:id="878738637">
      <w:bodyDiv w:val="1"/>
      <w:marLeft w:val="0"/>
      <w:marRight w:val="0"/>
      <w:marTop w:val="0"/>
      <w:marBottom w:val="0"/>
      <w:divBdr>
        <w:top w:val="none" w:sz="0" w:space="0" w:color="auto"/>
        <w:left w:val="none" w:sz="0" w:space="0" w:color="auto"/>
        <w:bottom w:val="none" w:sz="0" w:space="0" w:color="auto"/>
        <w:right w:val="none" w:sz="0" w:space="0" w:color="auto"/>
      </w:divBdr>
    </w:div>
    <w:div w:id="1076439149">
      <w:bodyDiv w:val="1"/>
      <w:marLeft w:val="0"/>
      <w:marRight w:val="0"/>
      <w:marTop w:val="0"/>
      <w:marBottom w:val="0"/>
      <w:divBdr>
        <w:top w:val="none" w:sz="0" w:space="0" w:color="auto"/>
        <w:left w:val="none" w:sz="0" w:space="0" w:color="auto"/>
        <w:bottom w:val="none" w:sz="0" w:space="0" w:color="auto"/>
        <w:right w:val="none" w:sz="0" w:space="0" w:color="auto"/>
      </w:divBdr>
    </w:div>
    <w:div w:id="1115633434">
      <w:bodyDiv w:val="1"/>
      <w:marLeft w:val="0"/>
      <w:marRight w:val="0"/>
      <w:marTop w:val="0"/>
      <w:marBottom w:val="0"/>
      <w:divBdr>
        <w:top w:val="none" w:sz="0" w:space="0" w:color="auto"/>
        <w:left w:val="none" w:sz="0" w:space="0" w:color="auto"/>
        <w:bottom w:val="none" w:sz="0" w:space="0" w:color="auto"/>
        <w:right w:val="none" w:sz="0" w:space="0" w:color="auto"/>
      </w:divBdr>
    </w:div>
    <w:div w:id="1242719733">
      <w:bodyDiv w:val="1"/>
      <w:marLeft w:val="0"/>
      <w:marRight w:val="0"/>
      <w:marTop w:val="0"/>
      <w:marBottom w:val="0"/>
      <w:divBdr>
        <w:top w:val="none" w:sz="0" w:space="0" w:color="auto"/>
        <w:left w:val="none" w:sz="0" w:space="0" w:color="auto"/>
        <w:bottom w:val="none" w:sz="0" w:space="0" w:color="auto"/>
        <w:right w:val="none" w:sz="0" w:space="0" w:color="auto"/>
      </w:divBdr>
    </w:div>
    <w:div w:id="1424574360">
      <w:bodyDiv w:val="1"/>
      <w:marLeft w:val="0"/>
      <w:marRight w:val="0"/>
      <w:marTop w:val="0"/>
      <w:marBottom w:val="0"/>
      <w:divBdr>
        <w:top w:val="none" w:sz="0" w:space="0" w:color="auto"/>
        <w:left w:val="none" w:sz="0" w:space="0" w:color="auto"/>
        <w:bottom w:val="none" w:sz="0" w:space="0" w:color="auto"/>
        <w:right w:val="none" w:sz="0" w:space="0" w:color="auto"/>
      </w:divBdr>
    </w:div>
    <w:div w:id="1480417439">
      <w:bodyDiv w:val="1"/>
      <w:marLeft w:val="0"/>
      <w:marRight w:val="0"/>
      <w:marTop w:val="0"/>
      <w:marBottom w:val="0"/>
      <w:divBdr>
        <w:top w:val="none" w:sz="0" w:space="0" w:color="auto"/>
        <w:left w:val="none" w:sz="0" w:space="0" w:color="auto"/>
        <w:bottom w:val="none" w:sz="0" w:space="0" w:color="auto"/>
        <w:right w:val="none" w:sz="0" w:space="0" w:color="auto"/>
      </w:divBdr>
    </w:div>
    <w:div w:id="200142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ar.cz"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mailto:info@intar.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D:\_Dokumenty\2005\SOU-spoju\tzp_as.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tzp_as</Template>
  <TotalTime>1</TotalTime>
  <Pages>21</Pages>
  <Words>6425</Words>
  <Characters>37910</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Zde stiskni   a napiš název akce</vt:lpstr>
    </vt:vector>
  </TitlesOfParts>
  <Company>Brno</Company>
  <LinksUpToDate>false</LinksUpToDate>
  <CharactersWithSpaces>44247</CharactersWithSpaces>
  <SharedDoc>false</SharedDoc>
  <HLinks>
    <vt:vector size="12" baseType="variant">
      <vt:variant>
        <vt:i4>524299</vt:i4>
      </vt:variant>
      <vt:variant>
        <vt:i4>6</vt:i4>
      </vt:variant>
      <vt:variant>
        <vt:i4>0</vt:i4>
      </vt:variant>
      <vt:variant>
        <vt:i4>5</vt:i4>
      </vt:variant>
      <vt:variant>
        <vt:lpwstr>http://www.intar.cz/</vt:lpwstr>
      </vt:variant>
      <vt:variant>
        <vt:lpwstr/>
      </vt:variant>
      <vt:variant>
        <vt:i4>7733319</vt:i4>
      </vt:variant>
      <vt:variant>
        <vt:i4>3</vt:i4>
      </vt:variant>
      <vt:variant>
        <vt:i4>0</vt:i4>
      </vt:variant>
      <vt:variant>
        <vt:i4>5</vt:i4>
      </vt:variant>
      <vt:variant>
        <vt:lpwstr>mailto:info@intar.cz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stiskni   a napiš název akce</dc:title>
  <dc:creator>Ing. arch. Bohumil Lancman</dc:creator>
  <cp:lastModifiedBy>ALES</cp:lastModifiedBy>
  <cp:revision>3</cp:revision>
  <cp:lastPrinted>2015-02-09T12:47:00Z</cp:lastPrinted>
  <dcterms:created xsi:type="dcterms:W3CDTF">2016-03-14T10:07:00Z</dcterms:created>
  <dcterms:modified xsi:type="dcterms:W3CDTF">2016-03-14T10:13:00Z</dcterms:modified>
</cp:coreProperties>
</file>